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B449D4" w14:paraId="6D483865" w14:textId="77777777" w:rsidTr="003F1ECC">
        <w:trPr>
          <w:trHeight w:hRule="exact" w:val="2948"/>
        </w:trPr>
        <w:tc>
          <w:tcPr>
            <w:tcW w:w="11185" w:type="dxa"/>
            <w:shd w:val="clear" w:color="auto" w:fill="00AFAA"/>
            <w:vAlign w:val="center"/>
          </w:tcPr>
          <w:p w14:paraId="232F6BD3" w14:textId="77777777" w:rsidR="00974E99" w:rsidRPr="00B449D4" w:rsidRDefault="00974E99" w:rsidP="006F032D">
            <w:pPr>
              <w:pStyle w:val="Documenttype"/>
            </w:pPr>
            <w:r w:rsidRPr="00B449D4">
              <w:t xml:space="preserve">IALA </w:t>
            </w:r>
            <w:r w:rsidR="009A1FCD" w:rsidRPr="00B449D4">
              <w:t>Model Course</w:t>
            </w:r>
          </w:p>
        </w:tc>
      </w:tr>
    </w:tbl>
    <w:p w14:paraId="06A8641F" w14:textId="77777777" w:rsidR="008972C3" w:rsidRPr="00B449D4" w:rsidRDefault="008972C3" w:rsidP="003274DB"/>
    <w:p w14:paraId="05159C42" w14:textId="77777777" w:rsidR="00D74AE1" w:rsidRPr="00B449D4" w:rsidRDefault="00D74AE1" w:rsidP="003274DB"/>
    <w:p w14:paraId="29183CC9" w14:textId="1EFBE658" w:rsidR="007B7FEC" w:rsidRPr="00377CE5" w:rsidRDefault="00DB0ABB" w:rsidP="007B7FEC">
      <w:pPr>
        <w:pStyle w:val="Documentnumber"/>
        <w:rPr>
          <w:sz w:val="48"/>
          <w:szCs w:val="48"/>
        </w:rPr>
      </w:pPr>
      <w:r w:rsidRPr="00377CE5">
        <w:rPr>
          <w:sz w:val="48"/>
          <w:szCs w:val="48"/>
        </w:rPr>
        <w:t>L</w:t>
      </w:r>
      <w:r w:rsidR="00C6033B" w:rsidRPr="00377CE5">
        <w:rPr>
          <w:sz w:val="48"/>
          <w:szCs w:val="48"/>
        </w:rPr>
        <w:t>2.1.1</w:t>
      </w:r>
      <w:ins w:id="0" w:author="Adam Hay" w:date="2017-03-28T23:07:00Z">
        <w:r w:rsidR="00CF446C">
          <w:rPr>
            <w:sz w:val="48"/>
            <w:szCs w:val="48"/>
          </w:rPr>
          <w:t>4</w:t>
        </w:r>
      </w:ins>
    </w:p>
    <w:p w14:paraId="21E0B653" w14:textId="77777777" w:rsidR="007B7FEC" w:rsidRPr="00377CE5" w:rsidRDefault="007B7FEC" w:rsidP="00377CE5"/>
    <w:p w14:paraId="44BF56AF" w14:textId="77777777" w:rsidR="00776004" w:rsidRDefault="00380F03" w:rsidP="00FB51A6">
      <w:pPr>
        <w:pStyle w:val="Documentname"/>
        <w:rPr>
          <w:sz w:val="48"/>
          <w:szCs w:val="48"/>
        </w:rPr>
      </w:pPr>
      <w:r w:rsidRPr="00377CE5">
        <w:rPr>
          <w:sz w:val="48"/>
          <w:szCs w:val="48"/>
        </w:rPr>
        <w:t xml:space="preserve">AIDS TO NAVIGATION - </w:t>
      </w:r>
      <w:r w:rsidR="002E4993" w:rsidRPr="00377CE5">
        <w:rPr>
          <w:sz w:val="48"/>
          <w:szCs w:val="48"/>
        </w:rPr>
        <w:t>T</w:t>
      </w:r>
      <w:r w:rsidR="00DB0ABB" w:rsidRPr="00377CE5">
        <w:rPr>
          <w:sz w:val="48"/>
          <w:szCs w:val="48"/>
        </w:rPr>
        <w:t>echnician Training</w:t>
      </w:r>
    </w:p>
    <w:p w14:paraId="18B2C719" w14:textId="77777777" w:rsidR="00377CE5" w:rsidRPr="00377CE5" w:rsidRDefault="00377CE5" w:rsidP="00377CE5"/>
    <w:p w14:paraId="7B6D4AD1" w14:textId="1F755E89" w:rsidR="00380F03" w:rsidRDefault="00380F03" w:rsidP="00FB51A6">
      <w:pPr>
        <w:pStyle w:val="Documentname"/>
        <w:rPr>
          <w:sz w:val="48"/>
          <w:szCs w:val="48"/>
        </w:rPr>
      </w:pPr>
      <w:r w:rsidRPr="00377CE5">
        <w:rPr>
          <w:sz w:val="48"/>
          <w:szCs w:val="48"/>
        </w:rPr>
        <w:t xml:space="preserve">MODULE </w:t>
      </w:r>
      <w:r w:rsidR="00C6033B" w:rsidRPr="00377CE5">
        <w:rPr>
          <w:sz w:val="48"/>
          <w:szCs w:val="48"/>
        </w:rPr>
        <w:t>1</w:t>
      </w:r>
      <w:r w:rsidRPr="00377CE5">
        <w:rPr>
          <w:sz w:val="48"/>
          <w:szCs w:val="48"/>
        </w:rPr>
        <w:t xml:space="preserve"> ELEMENT</w:t>
      </w:r>
      <w:r w:rsidR="002A689F" w:rsidRPr="00377CE5">
        <w:rPr>
          <w:sz w:val="48"/>
          <w:szCs w:val="48"/>
        </w:rPr>
        <w:t xml:space="preserve"> </w:t>
      </w:r>
      <w:r w:rsidR="00C6033B" w:rsidRPr="00377CE5">
        <w:rPr>
          <w:sz w:val="48"/>
          <w:szCs w:val="48"/>
        </w:rPr>
        <w:t>1.1</w:t>
      </w:r>
      <w:ins w:id="1" w:author="Adam Hay" w:date="2017-03-28T23:07:00Z">
        <w:r w:rsidR="00CF446C">
          <w:rPr>
            <w:sz w:val="48"/>
            <w:szCs w:val="48"/>
          </w:rPr>
          <w:t>4</w:t>
        </w:r>
      </w:ins>
    </w:p>
    <w:p w14:paraId="1D8CCC19" w14:textId="77777777" w:rsidR="00377CE5" w:rsidRPr="00377CE5" w:rsidRDefault="00377CE5" w:rsidP="00377CE5"/>
    <w:p w14:paraId="2ADC2C90" w14:textId="007909E5" w:rsidR="00913B44" w:rsidRPr="00377CE5" w:rsidRDefault="00DB0ABB" w:rsidP="00380F03">
      <w:pPr>
        <w:pStyle w:val="Documentname"/>
        <w:rPr>
          <w:sz w:val="48"/>
          <w:szCs w:val="48"/>
        </w:rPr>
      </w:pPr>
      <w:r w:rsidRPr="00377CE5">
        <w:rPr>
          <w:sz w:val="48"/>
          <w:szCs w:val="48"/>
        </w:rPr>
        <w:t>Level 2</w:t>
      </w:r>
      <w:r w:rsidR="00380F03" w:rsidRPr="00377CE5">
        <w:rPr>
          <w:sz w:val="48"/>
          <w:szCs w:val="48"/>
        </w:rPr>
        <w:t xml:space="preserve"> </w:t>
      </w:r>
      <w:r w:rsidR="00C6033B" w:rsidRPr="00377CE5">
        <w:rPr>
          <w:sz w:val="48"/>
          <w:szCs w:val="48"/>
        </w:rPr>
        <w:t>–</w:t>
      </w:r>
      <w:r w:rsidR="00380F03" w:rsidRPr="00377CE5">
        <w:rPr>
          <w:sz w:val="48"/>
          <w:szCs w:val="48"/>
        </w:rPr>
        <w:t xml:space="preserve"> </w:t>
      </w:r>
      <w:r w:rsidR="00C6033B" w:rsidRPr="00377CE5">
        <w:rPr>
          <w:sz w:val="48"/>
          <w:szCs w:val="48"/>
        </w:rPr>
        <w:t>An Introduction to Shore Marks</w:t>
      </w:r>
    </w:p>
    <w:p w14:paraId="0490EA31" w14:textId="77777777" w:rsidR="00913B44" w:rsidRPr="00377CE5" w:rsidRDefault="00913B44" w:rsidP="00377CE5"/>
    <w:p w14:paraId="46751572" w14:textId="77777777" w:rsidR="00913B44" w:rsidRPr="00377CE5" w:rsidRDefault="00913B44" w:rsidP="00377CE5"/>
    <w:p w14:paraId="14C4805F" w14:textId="77777777" w:rsidR="00913B44" w:rsidRPr="00377CE5" w:rsidRDefault="00913B44" w:rsidP="00377CE5"/>
    <w:p w14:paraId="517D7AB4" w14:textId="77777777" w:rsidR="00913B44" w:rsidRPr="00377CE5" w:rsidRDefault="00913B44" w:rsidP="00377CE5"/>
    <w:p w14:paraId="55D91C16" w14:textId="77777777" w:rsidR="00913B44" w:rsidRDefault="00913B44" w:rsidP="00377CE5"/>
    <w:p w14:paraId="729ED53A" w14:textId="77777777" w:rsidR="00377CE5" w:rsidRDefault="00377CE5" w:rsidP="00377CE5"/>
    <w:p w14:paraId="52670F5A" w14:textId="77777777" w:rsidR="00377CE5" w:rsidRDefault="00377CE5" w:rsidP="00377CE5"/>
    <w:p w14:paraId="56C4BE25" w14:textId="77777777" w:rsidR="00377CE5" w:rsidRDefault="00377CE5" w:rsidP="00377CE5"/>
    <w:p w14:paraId="54BF7219" w14:textId="77777777" w:rsidR="00377CE5" w:rsidRDefault="00377CE5" w:rsidP="00377CE5"/>
    <w:p w14:paraId="4F890F0F" w14:textId="77777777" w:rsidR="00377CE5" w:rsidRDefault="00377CE5" w:rsidP="00377CE5"/>
    <w:p w14:paraId="02331676" w14:textId="77777777" w:rsidR="00377CE5" w:rsidRPr="00377CE5" w:rsidRDefault="00377CE5" w:rsidP="00377CE5"/>
    <w:p w14:paraId="051769E3" w14:textId="77777777" w:rsidR="00913B44" w:rsidRPr="00377CE5" w:rsidRDefault="00913B44" w:rsidP="00377CE5"/>
    <w:p w14:paraId="6E45E089" w14:textId="77777777" w:rsidR="00913B44" w:rsidRPr="00377CE5" w:rsidRDefault="00913B44" w:rsidP="00377CE5"/>
    <w:p w14:paraId="09C3D505" w14:textId="77777777" w:rsidR="00913B44" w:rsidRPr="00377CE5" w:rsidRDefault="00913B44" w:rsidP="00377CE5"/>
    <w:p w14:paraId="38CFCE00" w14:textId="77777777" w:rsidR="00913B44" w:rsidRPr="00377CE5" w:rsidRDefault="00913B44" w:rsidP="00377CE5"/>
    <w:p w14:paraId="171E9DC9" w14:textId="77777777" w:rsidR="005C71FF" w:rsidRPr="00377CE5" w:rsidRDefault="005C71FF" w:rsidP="00377CE5"/>
    <w:p w14:paraId="0C97DBF3" w14:textId="77777777" w:rsidR="00883AE3" w:rsidRPr="00377CE5" w:rsidRDefault="00883AE3" w:rsidP="00377CE5"/>
    <w:p w14:paraId="38DDA809" w14:textId="4FD69F54" w:rsidR="00913B44" w:rsidRPr="00377CE5" w:rsidRDefault="00913B44" w:rsidP="00913B44">
      <w:pPr>
        <w:pStyle w:val="Editionnumber"/>
        <w:rPr>
          <w:sz w:val="48"/>
          <w:szCs w:val="48"/>
        </w:rPr>
      </w:pPr>
      <w:r w:rsidRPr="00377CE5">
        <w:rPr>
          <w:sz w:val="48"/>
          <w:szCs w:val="48"/>
        </w:rPr>
        <w:t xml:space="preserve">Edition </w:t>
      </w:r>
      <w:ins w:id="2" w:author="Seamus Doyle" w:date="2017-03-04T17:51:00Z">
        <w:r w:rsidR="00E526C3">
          <w:rPr>
            <w:sz w:val="48"/>
            <w:szCs w:val="48"/>
          </w:rPr>
          <w:t>2</w:t>
        </w:r>
      </w:ins>
      <w:del w:id="3" w:author="Seamus Doyle" w:date="2017-03-04T17:51:00Z">
        <w:r w:rsidR="00C67E3E" w:rsidRPr="00377CE5" w:rsidDel="00E526C3">
          <w:rPr>
            <w:sz w:val="48"/>
            <w:szCs w:val="48"/>
          </w:rPr>
          <w:delText>1</w:delText>
        </w:r>
      </w:del>
      <w:r w:rsidRPr="00377CE5">
        <w:rPr>
          <w:sz w:val="48"/>
          <w:szCs w:val="48"/>
        </w:rPr>
        <w:t>.</w:t>
      </w:r>
      <w:r w:rsidR="00C67E3E" w:rsidRPr="00377CE5">
        <w:rPr>
          <w:sz w:val="48"/>
          <w:szCs w:val="48"/>
        </w:rPr>
        <w:t>0</w:t>
      </w:r>
    </w:p>
    <w:p w14:paraId="2A8421EF" w14:textId="4B592892" w:rsidR="00913B44" w:rsidRPr="00B449D4" w:rsidRDefault="00C67E3E" w:rsidP="005C71FF">
      <w:pPr>
        <w:pStyle w:val="Documentdate"/>
      </w:pPr>
      <w:del w:id="4" w:author="Seamus Doyle" w:date="2017-03-04T17:51:00Z">
        <w:r w:rsidRPr="00B449D4" w:rsidDel="00E526C3">
          <w:lastRenderedPageBreak/>
          <w:delText>M</w:delText>
        </w:r>
        <w:r w:rsidR="00C6033B" w:rsidRPr="00B449D4" w:rsidDel="00E526C3">
          <w:delText xml:space="preserve">ay </w:delText>
        </w:r>
      </w:del>
      <w:ins w:id="5" w:author="Seamus Doyle" w:date="2017-03-04T17:51:00Z">
        <w:r w:rsidR="00E526C3">
          <w:t>June</w:t>
        </w:r>
        <w:r w:rsidR="00E526C3" w:rsidRPr="00B449D4">
          <w:t xml:space="preserve"> </w:t>
        </w:r>
      </w:ins>
      <w:r w:rsidR="00C6033B" w:rsidRPr="00B449D4">
        <w:t>201</w:t>
      </w:r>
      <w:ins w:id="6" w:author="Seamus Doyle" w:date="2017-03-04T17:51:00Z">
        <w:r w:rsidR="00E526C3">
          <w:t>7</w:t>
        </w:r>
      </w:ins>
      <w:del w:id="7" w:author="Seamus Doyle" w:date="2017-03-04T17:51:00Z">
        <w:r w:rsidR="00C6033B" w:rsidRPr="00B449D4" w:rsidDel="00E526C3">
          <w:delText>3</w:delText>
        </w:r>
      </w:del>
    </w:p>
    <w:p w14:paraId="2A169E4D" w14:textId="77777777" w:rsidR="00913B44" w:rsidRPr="00B449D4" w:rsidRDefault="00913B44" w:rsidP="00D74AE1">
      <w:pPr>
        <w:sectPr w:rsidR="00913B44" w:rsidRPr="00B449D4"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40C3A698" w14:textId="77777777" w:rsidR="00914E26" w:rsidRPr="00B449D4" w:rsidRDefault="00914E26" w:rsidP="00914E26">
      <w:pPr>
        <w:pStyle w:val="BodyText"/>
      </w:pPr>
      <w:r w:rsidRPr="00B449D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B449D4" w14:paraId="3D135A15" w14:textId="77777777" w:rsidTr="005E4659">
        <w:tc>
          <w:tcPr>
            <w:tcW w:w="1908" w:type="dxa"/>
          </w:tcPr>
          <w:p w14:paraId="2CDAFF05" w14:textId="77777777" w:rsidR="00914E26" w:rsidRPr="00B449D4" w:rsidRDefault="00914E26" w:rsidP="00ED030E">
            <w:pPr>
              <w:pStyle w:val="Tableheading"/>
              <w:rPr>
                <w:lang w:val="en-GB"/>
              </w:rPr>
            </w:pPr>
            <w:r w:rsidRPr="00B449D4">
              <w:rPr>
                <w:lang w:val="en-GB"/>
              </w:rPr>
              <w:t>Date</w:t>
            </w:r>
          </w:p>
        </w:tc>
        <w:tc>
          <w:tcPr>
            <w:tcW w:w="3576" w:type="dxa"/>
          </w:tcPr>
          <w:p w14:paraId="68762893" w14:textId="77777777" w:rsidR="00914E26" w:rsidRPr="00B449D4" w:rsidRDefault="00914E26" w:rsidP="00ED030E">
            <w:pPr>
              <w:pStyle w:val="Tableheading"/>
              <w:rPr>
                <w:lang w:val="en-GB"/>
              </w:rPr>
            </w:pPr>
            <w:r w:rsidRPr="00B449D4">
              <w:rPr>
                <w:lang w:val="en-GB"/>
              </w:rPr>
              <w:t>Page / Section Revised</w:t>
            </w:r>
          </w:p>
        </w:tc>
        <w:tc>
          <w:tcPr>
            <w:tcW w:w="5001" w:type="dxa"/>
          </w:tcPr>
          <w:p w14:paraId="17FF6D5D" w14:textId="77777777" w:rsidR="00914E26" w:rsidRPr="00B449D4" w:rsidRDefault="00914E26" w:rsidP="00ED030E">
            <w:pPr>
              <w:pStyle w:val="Tableheading"/>
              <w:rPr>
                <w:lang w:val="en-GB"/>
              </w:rPr>
            </w:pPr>
            <w:r w:rsidRPr="00B449D4">
              <w:rPr>
                <w:lang w:val="en-GB"/>
              </w:rPr>
              <w:t>Requirement for Revision</w:t>
            </w:r>
          </w:p>
        </w:tc>
      </w:tr>
      <w:tr w:rsidR="00380F03" w:rsidRPr="00B449D4" w14:paraId="7A364B41" w14:textId="77777777" w:rsidTr="005E4659">
        <w:trPr>
          <w:trHeight w:val="851"/>
        </w:trPr>
        <w:tc>
          <w:tcPr>
            <w:tcW w:w="1908" w:type="dxa"/>
            <w:vAlign w:val="center"/>
          </w:tcPr>
          <w:p w14:paraId="2A73B48B" w14:textId="5D3449DE" w:rsidR="00380F03" w:rsidRPr="00B449D4" w:rsidRDefault="00CF446C" w:rsidP="00914E26">
            <w:pPr>
              <w:pStyle w:val="Tabletext"/>
            </w:pPr>
            <w:ins w:id="11" w:author="Adam Hay" w:date="2017-03-28T23:07:00Z">
              <w:r>
                <w:t>June</w:t>
              </w:r>
            </w:ins>
            <w:ins w:id="12" w:author="Adam Hay" w:date="2017-03-28T22:01:00Z">
              <w:r w:rsidR="004651DF">
                <w:t xml:space="preserve"> 2017</w:t>
              </w:r>
            </w:ins>
          </w:p>
        </w:tc>
        <w:tc>
          <w:tcPr>
            <w:tcW w:w="3576" w:type="dxa"/>
            <w:vAlign w:val="center"/>
          </w:tcPr>
          <w:p w14:paraId="33E1F4F7" w14:textId="67E7F821" w:rsidR="00380F03" w:rsidRPr="00B449D4" w:rsidRDefault="004651DF" w:rsidP="00914E26">
            <w:pPr>
              <w:pStyle w:val="Tabletext"/>
            </w:pPr>
            <w:ins w:id="13" w:author="Adam Hay" w:date="2017-03-28T22:01:00Z">
              <w:r>
                <w:t>Entire document</w:t>
              </w:r>
            </w:ins>
          </w:p>
        </w:tc>
        <w:tc>
          <w:tcPr>
            <w:tcW w:w="5001" w:type="dxa"/>
            <w:vAlign w:val="center"/>
          </w:tcPr>
          <w:p w14:paraId="1CEC296C" w14:textId="77777777" w:rsidR="00380F03" w:rsidRDefault="004651DF" w:rsidP="00914E26">
            <w:pPr>
              <w:pStyle w:val="Tabletext"/>
              <w:rPr>
                <w:ins w:id="14" w:author="Adam Hay" w:date="2017-03-29T23:15:00Z"/>
              </w:rPr>
            </w:pPr>
            <w:ins w:id="15" w:author="Adam Hay" w:date="2017-03-28T22:01:00Z">
              <w:r>
                <w:t>Scheduled committee review.</w:t>
              </w:r>
            </w:ins>
          </w:p>
          <w:p w14:paraId="4D61503F" w14:textId="09C10E3D" w:rsidR="0094140E" w:rsidRDefault="0094140E" w:rsidP="00914E26">
            <w:pPr>
              <w:pStyle w:val="Tabletext"/>
              <w:rPr>
                <w:ins w:id="16" w:author="Adam Hay" w:date="2017-03-29T23:16:00Z"/>
              </w:rPr>
            </w:pPr>
            <w:ins w:id="17" w:author="Adam Hay" w:date="2017-03-29T23:15:00Z">
              <w:r>
                <w:t xml:space="preserve">Page 1 – Title and course number </w:t>
              </w:r>
            </w:ins>
            <w:ins w:id="18" w:author="Adam Hay" w:date="2017-03-29T23:16:00Z">
              <w:r>
                <w:t>corrected</w:t>
              </w:r>
            </w:ins>
          </w:p>
          <w:p w14:paraId="7E7F719B" w14:textId="7B213747" w:rsidR="0094140E" w:rsidRPr="00B449D4" w:rsidRDefault="0094140E" w:rsidP="00914E26">
            <w:pPr>
              <w:pStyle w:val="Tabletext"/>
            </w:pPr>
            <w:ins w:id="19" w:author="Adam Hay" w:date="2017-03-29T23:16:00Z">
              <w:r>
                <w:t>Page 5 / Table 1 – Correction of course hours</w:t>
              </w:r>
            </w:ins>
          </w:p>
        </w:tc>
      </w:tr>
      <w:tr w:rsidR="00380F03" w:rsidRPr="00B449D4" w14:paraId="74473030" w14:textId="77777777" w:rsidTr="005E4659">
        <w:trPr>
          <w:trHeight w:val="851"/>
        </w:trPr>
        <w:tc>
          <w:tcPr>
            <w:tcW w:w="1908" w:type="dxa"/>
            <w:vAlign w:val="center"/>
          </w:tcPr>
          <w:p w14:paraId="0FF1F7E0" w14:textId="77777777" w:rsidR="00380F03" w:rsidRPr="00B449D4" w:rsidRDefault="00380F03" w:rsidP="00914E26">
            <w:pPr>
              <w:pStyle w:val="Tabletext"/>
            </w:pPr>
          </w:p>
        </w:tc>
        <w:tc>
          <w:tcPr>
            <w:tcW w:w="3576" w:type="dxa"/>
            <w:vAlign w:val="center"/>
          </w:tcPr>
          <w:p w14:paraId="50BEF835" w14:textId="77777777" w:rsidR="00380F03" w:rsidRPr="00B449D4" w:rsidRDefault="00380F03" w:rsidP="00914E26">
            <w:pPr>
              <w:pStyle w:val="Tabletext"/>
            </w:pPr>
          </w:p>
        </w:tc>
        <w:tc>
          <w:tcPr>
            <w:tcW w:w="5001" w:type="dxa"/>
            <w:vAlign w:val="center"/>
          </w:tcPr>
          <w:p w14:paraId="4944ED0F" w14:textId="77777777" w:rsidR="00380F03" w:rsidRPr="00B449D4" w:rsidRDefault="00380F03" w:rsidP="00914E26">
            <w:pPr>
              <w:pStyle w:val="Tabletext"/>
            </w:pPr>
          </w:p>
        </w:tc>
      </w:tr>
      <w:tr w:rsidR="00380F03" w:rsidRPr="00B449D4" w14:paraId="34E56890" w14:textId="77777777" w:rsidTr="005E4659">
        <w:trPr>
          <w:trHeight w:val="851"/>
        </w:trPr>
        <w:tc>
          <w:tcPr>
            <w:tcW w:w="1908" w:type="dxa"/>
            <w:vAlign w:val="center"/>
          </w:tcPr>
          <w:p w14:paraId="6A10962C" w14:textId="77777777" w:rsidR="00380F03" w:rsidRPr="00B449D4" w:rsidRDefault="00380F03" w:rsidP="00914E26">
            <w:pPr>
              <w:pStyle w:val="Tabletext"/>
            </w:pPr>
          </w:p>
        </w:tc>
        <w:tc>
          <w:tcPr>
            <w:tcW w:w="3576" w:type="dxa"/>
            <w:vAlign w:val="center"/>
          </w:tcPr>
          <w:p w14:paraId="195E1630" w14:textId="77777777" w:rsidR="00380F03" w:rsidRPr="00B449D4" w:rsidRDefault="00380F03" w:rsidP="00914E26">
            <w:pPr>
              <w:pStyle w:val="Tabletext"/>
            </w:pPr>
          </w:p>
        </w:tc>
        <w:tc>
          <w:tcPr>
            <w:tcW w:w="5001" w:type="dxa"/>
            <w:vAlign w:val="center"/>
          </w:tcPr>
          <w:p w14:paraId="4986011C" w14:textId="77777777" w:rsidR="00380F03" w:rsidRPr="00B449D4" w:rsidRDefault="00380F03" w:rsidP="00914E26">
            <w:pPr>
              <w:pStyle w:val="Tabletext"/>
            </w:pPr>
          </w:p>
        </w:tc>
      </w:tr>
      <w:tr w:rsidR="00380F03" w:rsidRPr="00B449D4" w14:paraId="5EFA32EE" w14:textId="77777777" w:rsidTr="005E4659">
        <w:trPr>
          <w:trHeight w:val="851"/>
        </w:trPr>
        <w:tc>
          <w:tcPr>
            <w:tcW w:w="1908" w:type="dxa"/>
            <w:vAlign w:val="center"/>
          </w:tcPr>
          <w:p w14:paraId="5FE92A89" w14:textId="77777777" w:rsidR="00380F03" w:rsidRPr="00B449D4" w:rsidRDefault="00380F03" w:rsidP="00914E26">
            <w:pPr>
              <w:pStyle w:val="Tabletext"/>
            </w:pPr>
          </w:p>
        </w:tc>
        <w:tc>
          <w:tcPr>
            <w:tcW w:w="3576" w:type="dxa"/>
            <w:vAlign w:val="center"/>
          </w:tcPr>
          <w:p w14:paraId="0F11BBE3" w14:textId="77777777" w:rsidR="00380F03" w:rsidRPr="00B449D4" w:rsidRDefault="00380F03" w:rsidP="00914E26">
            <w:pPr>
              <w:pStyle w:val="Tabletext"/>
            </w:pPr>
          </w:p>
        </w:tc>
        <w:tc>
          <w:tcPr>
            <w:tcW w:w="5001" w:type="dxa"/>
            <w:vAlign w:val="center"/>
          </w:tcPr>
          <w:p w14:paraId="3661BF71" w14:textId="77777777" w:rsidR="00380F03" w:rsidRPr="00B449D4" w:rsidRDefault="00380F03" w:rsidP="00914E26">
            <w:pPr>
              <w:pStyle w:val="Tabletext"/>
            </w:pPr>
          </w:p>
        </w:tc>
      </w:tr>
      <w:tr w:rsidR="00380F03" w:rsidRPr="00B449D4" w14:paraId="0FC9F487" w14:textId="77777777" w:rsidTr="005E4659">
        <w:trPr>
          <w:trHeight w:val="851"/>
        </w:trPr>
        <w:tc>
          <w:tcPr>
            <w:tcW w:w="1908" w:type="dxa"/>
            <w:vAlign w:val="center"/>
          </w:tcPr>
          <w:p w14:paraId="3F80CF58" w14:textId="77777777" w:rsidR="00380F03" w:rsidRPr="00B449D4" w:rsidRDefault="00380F03" w:rsidP="00914E26">
            <w:pPr>
              <w:pStyle w:val="Tabletext"/>
            </w:pPr>
          </w:p>
        </w:tc>
        <w:tc>
          <w:tcPr>
            <w:tcW w:w="3576" w:type="dxa"/>
            <w:vAlign w:val="center"/>
          </w:tcPr>
          <w:p w14:paraId="4B9F389D" w14:textId="77777777" w:rsidR="00380F03" w:rsidRPr="00B449D4" w:rsidRDefault="00380F03" w:rsidP="00914E26">
            <w:pPr>
              <w:pStyle w:val="Tabletext"/>
            </w:pPr>
          </w:p>
        </w:tc>
        <w:tc>
          <w:tcPr>
            <w:tcW w:w="5001" w:type="dxa"/>
            <w:vAlign w:val="center"/>
          </w:tcPr>
          <w:p w14:paraId="364BAA1D" w14:textId="77777777" w:rsidR="00380F03" w:rsidRPr="00B449D4" w:rsidRDefault="00380F03" w:rsidP="00914E26">
            <w:pPr>
              <w:pStyle w:val="Tabletext"/>
            </w:pPr>
          </w:p>
        </w:tc>
      </w:tr>
      <w:tr w:rsidR="00380F03" w:rsidRPr="00B449D4" w14:paraId="0EC91FD0" w14:textId="77777777" w:rsidTr="005E4659">
        <w:trPr>
          <w:trHeight w:val="851"/>
        </w:trPr>
        <w:tc>
          <w:tcPr>
            <w:tcW w:w="1908" w:type="dxa"/>
            <w:vAlign w:val="center"/>
          </w:tcPr>
          <w:p w14:paraId="51B6984A" w14:textId="77777777" w:rsidR="00380F03" w:rsidRPr="00B449D4" w:rsidRDefault="00380F03" w:rsidP="00914E26">
            <w:pPr>
              <w:pStyle w:val="Tabletext"/>
            </w:pPr>
          </w:p>
        </w:tc>
        <w:tc>
          <w:tcPr>
            <w:tcW w:w="3576" w:type="dxa"/>
            <w:vAlign w:val="center"/>
          </w:tcPr>
          <w:p w14:paraId="64FD2007" w14:textId="77777777" w:rsidR="00380F03" w:rsidRPr="00B449D4" w:rsidRDefault="00380F03" w:rsidP="00914E26">
            <w:pPr>
              <w:pStyle w:val="Tabletext"/>
            </w:pPr>
          </w:p>
        </w:tc>
        <w:tc>
          <w:tcPr>
            <w:tcW w:w="5001" w:type="dxa"/>
            <w:vAlign w:val="center"/>
          </w:tcPr>
          <w:p w14:paraId="5DC2A1E1" w14:textId="77777777" w:rsidR="00380F03" w:rsidRPr="00B449D4" w:rsidRDefault="00380F03" w:rsidP="00914E26">
            <w:pPr>
              <w:pStyle w:val="Tabletext"/>
            </w:pPr>
          </w:p>
        </w:tc>
      </w:tr>
    </w:tbl>
    <w:p w14:paraId="54D637B1" w14:textId="77777777" w:rsidR="00914E26" w:rsidRPr="00B449D4" w:rsidRDefault="00914E26" w:rsidP="00D74AE1"/>
    <w:p w14:paraId="392365EE" w14:textId="77777777" w:rsidR="005E4659" w:rsidRPr="00B449D4" w:rsidRDefault="005E4659" w:rsidP="00914E26">
      <w:pPr>
        <w:spacing w:after="200" w:line="276" w:lineRule="auto"/>
        <w:sectPr w:rsidR="005E4659" w:rsidRPr="00B449D4" w:rsidSect="00F00376">
          <w:headerReference w:type="default" r:id="rId10"/>
          <w:footerReference w:type="default" r:id="rId11"/>
          <w:pgSz w:w="11906" w:h="16838" w:code="9"/>
          <w:pgMar w:top="567" w:right="794" w:bottom="567" w:left="907" w:header="567" w:footer="567" w:gutter="0"/>
          <w:cols w:space="708"/>
          <w:docGrid w:linePitch="360"/>
        </w:sectPr>
      </w:pPr>
    </w:p>
    <w:p w14:paraId="7A951782" w14:textId="77777777" w:rsidR="00E10714" w:rsidRDefault="002A29D4">
      <w:pPr>
        <w:pStyle w:val="TOC1"/>
        <w:rPr>
          <w:rFonts w:eastAsiaTheme="minorEastAsia"/>
          <w:b w:val="0"/>
          <w:color w:val="auto"/>
          <w:sz w:val="24"/>
          <w:szCs w:val="24"/>
          <w:lang w:eastAsia="en-GB"/>
        </w:rPr>
      </w:pPr>
      <w:r w:rsidRPr="00B449D4">
        <w:rPr>
          <w:b w:val="0"/>
          <w:noProof w:val="0"/>
        </w:rPr>
        <w:lastRenderedPageBreak/>
        <w:fldChar w:fldCharType="begin"/>
      </w:r>
      <w:r w:rsidRPr="00B449D4">
        <w:rPr>
          <w:b w:val="0"/>
          <w:noProof w:val="0"/>
        </w:rPr>
        <w:instrText xml:space="preserve"> TOC \o "1-3" \t "Annex,1,Appendix,5,Part,1,Module,4" </w:instrText>
      </w:r>
      <w:r w:rsidRPr="00B449D4">
        <w:rPr>
          <w:b w:val="0"/>
          <w:noProof w:val="0"/>
        </w:rPr>
        <w:fldChar w:fldCharType="separate"/>
      </w:r>
      <w:r w:rsidR="00E10714" w:rsidRPr="007114BD">
        <w:t>PART 1</w:t>
      </w:r>
      <w:r w:rsidR="00E10714">
        <w:t xml:space="preserve"> - </w:t>
      </w:r>
      <w:r w:rsidR="00E10714" w:rsidRPr="007114BD">
        <w:t>COURSE OVERVIEW</w:t>
      </w:r>
      <w:r w:rsidR="00E10714">
        <w:tab/>
      </w:r>
      <w:r w:rsidR="00E10714">
        <w:fldChar w:fldCharType="begin"/>
      </w:r>
      <w:r w:rsidR="00E10714">
        <w:instrText xml:space="preserve"> PAGEREF _Toc471205724 \h </w:instrText>
      </w:r>
      <w:r w:rsidR="00E10714">
        <w:fldChar w:fldCharType="separate"/>
      </w:r>
      <w:r w:rsidR="00E10714">
        <w:t>5</w:t>
      </w:r>
      <w:r w:rsidR="00E10714">
        <w:fldChar w:fldCharType="end"/>
      </w:r>
    </w:p>
    <w:p w14:paraId="44B3BF0D" w14:textId="77777777" w:rsidR="00E10714" w:rsidRDefault="00E10714">
      <w:pPr>
        <w:pStyle w:val="TOC1"/>
        <w:rPr>
          <w:rFonts w:eastAsiaTheme="minorEastAsia"/>
          <w:b w:val="0"/>
          <w:color w:val="auto"/>
          <w:sz w:val="24"/>
          <w:szCs w:val="24"/>
          <w:lang w:eastAsia="en-GB"/>
        </w:rPr>
      </w:pPr>
      <w:r w:rsidRPr="007114BD">
        <w:t>1.</w:t>
      </w:r>
      <w:r>
        <w:rPr>
          <w:rFonts w:eastAsiaTheme="minorEastAsia"/>
          <w:b w:val="0"/>
          <w:color w:val="auto"/>
          <w:sz w:val="24"/>
          <w:szCs w:val="24"/>
          <w:lang w:eastAsia="en-GB"/>
        </w:rPr>
        <w:tab/>
      </w:r>
      <w:r>
        <w:t>SCOPE</w:t>
      </w:r>
      <w:r>
        <w:tab/>
      </w:r>
      <w:r>
        <w:fldChar w:fldCharType="begin"/>
      </w:r>
      <w:r>
        <w:instrText xml:space="preserve"> PAGEREF _Toc471205725 \h </w:instrText>
      </w:r>
      <w:r>
        <w:fldChar w:fldCharType="separate"/>
      </w:r>
      <w:r>
        <w:t>5</w:t>
      </w:r>
      <w:r>
        <w:fldChar w:fldCharType="end"/>
      </w:r>
    </w:p>
    <w:p w14:paraId="3EB5340F" w14:textId="77777777" w:rsidR="00E10714" w:rsidRDefault="00E10714">
      <w:pPr>
        <w:pStyle w:val="TOC1"/>
        <w:rPr>
          <w:rFonts w:eastAsiaTheme="minorEastAsia"/>
          <w:b w:val="0"/>
          <w:color w:val="auto"/>
          <w:sz w:val="24"/>
          <w:szCs w:val="24"/>
          <w:lang w:eastAsia="en-GB"/>
        </w:rPr>
      </w:pPr>
      <w:r w:rsidRPr="007114BD">
        <w:t>2.</w:t>
      </w:r>
      <w:r>
        <w:rPr>
          <w:rFonts w:eastAsiaTheme="minorEastAsia"/>
          <w:b w:val="0"/>
          <w:color w:val="auto"/>
          <w:sz w:val="24"/>
          <w:szCs w:val="24"/>
          <w:lang w:eastAsia="en-GB"/>
        </w:rPr>
        <w:tab/>
      </w:r>
      <w:r w:rsidRPr="007114BD">
        <w:t>OBJECTIVE</w:t>
      </w:r>
      <w:r>
        <w:tab/>
      </w:r>
      <w:r>
        <w:fldChar w:fldCharType="begin"/>
      </w:r>
      <w:r>
        <w:instrText xml:space="preserve"> PAGEREF _Toc471205726 \h </w:instrText>
      </w:r>
      <w:r>
        <w:fldChar w:fldCharType="separate"/>
      </w:r>
      <w:r>
        <w:t>5</w:t>
      </w:r>
      <w:r>
        <w:fldChar w:fldCharType="end"/>
      </w:r>
    </w:p>
    <w:p w14:paraId="489AF139" w14:textId="77777777" w:rsidR="00E10714" w:rsidRDefault="00E10714">
      <w:pPr>
        <w:pStyle w:val="TOC1"/>
        <w:rPr>
          <w:rFonts w:eastAsiaTheme="minorEastAsia"/>
          <w:b w:val="0"/>
          <w:color w:val="auto"/>
          <w:sz w:val="24"/>
          <w:szCs w:val="24"/>
          <w:lang w:eastAsia="en-GB"/>
        </w:rPr>
      </w:pPr>
      <w:r w:rsidRPr="007114BD">
        <w:t>3.</w:t>
      </w:r>
      <w:r>
        <w:rPr>
          <w:rFonts w:eastAsiaTheme="minorEastAsia"/>
          <w:b w:val="0"/>
          <w:color w:val="auto"/>
          <w:sz w:val="24"/>
          <w:szCs w:val="24"/>
          <w:lang w:eastAsia="en-GB"/>
        </w:rPr>
        <w:tab/>
      </w:r>
      <w:r>
        <w:t>COURSE OUTLINE</w:t>
      </w:r>
      <w:r>
        <w:tab/>
      </w:r>
      <w:r>
        <w:fldChar w:fldCharType="begin"/>
      </w:r>
      <w:r>
        <w:instrText xml:space="preserve"> PAGEREF _Toc471205727 \h </w:instrText>
      </w:r>
      <w:r>
        <w:fldChar w:fldCharType="separate"/>
      </w:r>
      <w:r>
        <w:t>5</w:t>
      </w:r>
      <w:r>
        <w:fldChar w:fldCharType="end"/>
      </w:r>
    </w:p>
    <w:p w14:paraId="7B25065F" w14:textId="77777777" w:rsidR="00E10714" w:rsidRDefault="00E10714">
      <w:pPr>
        <w:pStyle w:val="TOC1"/>
        <w:rPr>
          <w:rFonts w:eastAsiaTheme="minorEastAsia"/>
          <w:b w:val="0"/>
          <w:color w:val="auto"/>
          <w:sz w:val="24"/>
          <w:szCs w:val="24"/>
          <w:lang w:eastAsia="en-GB"/>
        </w:rPr>
      </w:pPr>
      <w:r w:rsidRPr="007114BD">
        <w:t>4.</w:t>
      </w:r>
      <w:r>
        <w:rPr>
          <w:rFonts w:eastAsiaTheme="minorEastAsia"/>
          <w:b w:val="0"/>
          <w:color w:val="auto"/>
          <w:sz w:val="24"/>
          <w:szCs w:val="24"/>
          <w:lang w:eastAsia="en-GB"/>
        </w:rPr>
        <w:tab/>
      </w:r>
      <w:r>
        <w:t>TEACHING MODULES</w:t>
      </w:r>
      <w:r>
        <w:tab/>
      </w:r>
      <w:r>
        <w:fldChar w:fldCharType="begin"/>
      </w:r>
      <w:r>
        <w:instrText xml:space="preserve"> PAGEREF _Toc471205728 \h </w:instrText>
      </w:r>
      <w:r>
        <w:fldChar w:fldCharType="separate"/>
      </w:r>
      <w:r>
        <w:t>5</w:t>
      </w:r>
      <w:r>
        <w:fldChar w:fldCharType="end"/>
      </w:r>
    </w:p>
    <w:p w14:paraId="56727594" w14:textId="77777777" w:rsidR="00E10714" w:rsidRDefault="00E10714">
      <w:pPr>
        <w:pStyle w:val="TOC1"/>
        <w:rPr>
          <w:rFonts w:eastAsiaTheme="minorEastAsia"/>
          <w:b w:val="0"/>
          <w:color w:val="auto"/>
          <w:sz w:val="24"/>
          <w:szCs w:val="24"/>
          <w:lang w:eastAsia="en-GB"/>
        </w:rPr>
      </w:pPr>
      <w:r w:rsidRPr="007114BD">
        <w:t>5.</w:t>
      </w:r>
      <w:r>
        <w:rPr>
          <w:rFonts w:eastAsiaTheme="minorEastAsia"/>
          <w:b w:val="0"/>
          <w:color w:val="auto"/>
          <w:sz w:val="24"/>
          <w:szCs w:val="24"/>
          <w:lang w:eastAsia="en-GB"/>
        </w:rPr>
        <w:tab/>
      </w:r>
      <w:r>
        <w:t>SPECIFIC COURSE RELATED TEACHING AIDS</w:t>
      </w:r>
      <w:r>
        <w:tab/>
      </w:r>
      <w:r>
        <w:fldChar w:fldCharType="begin"/>
      </w:r>
      <w:r>
        <w:instrText xml:space="preserve"> PAGEREF _Toc471205729 \h </w:instrText>
      </w:r>
      <w:r>
        <w:fldChar w:fldCharType="separate"/>
      </w:r>
      <w:r>
        <w:t>5</w:t>
      </w:r>
      <w:r>
        <w:fldChar w:fldCharType="end"/>
      </w:r>
    </w:p>
    <w:p w14:paraId="00158D67" w14:textId="77777777" w:rsidR="00E10714" w:rsidRDefault="00E10714">
      <w:pPr>
        <w:pStyle w:val="TOC1"/>
        <w:rPr>
          <w:rFonts w:eastAsiaTheme="minorEastAsia"/>
          <w:b w:val="0"/>
          <w:color w:val="auto"/>
          <w:sz w:val="24"/>
          <w:szCs w:val="24"/>
          <w:lang w:eastAsia="en-GB"/>
        </w:rPr>
      </w:pPr>
      <w:r w:rsidRPr="007114BD">
        <w:t>6.</w:t>
      </w:r>
      <w:r>
        <w:rPr>
          <w:rFonts w:eastAsiaTheme="minorEastAsia"/>
          <w:b w:val="0"/>
          <w:color w:val="auto"/>
          <w:sz w:val="24"/>
          <w:szCs w:val="24"/>
          <w:lang w:eastAsia="en-GB"/>
        </w:rPr>
        <w:tab/>
      </w:r>
      <w:r>
        <w:t>ACRONYMS</w:t>
      </w:r>
      <w:r>
        <w:tab/>
      </w:r>
      <w:r>
        <w:fldChar w:fldCharType="begin"/>
      </w:r>
      <w:r>
        <w:instrText xml:space="preserve"> PAGEREF _Toc471205730 \h </w:instrText>
      </w:r>
      <w:r>
        <w:fldChar w:fldCharType="separate"/>
      </w:r>
      <w:r>
        <w:t>5</w:t>
      </w:r>
      <w:r>
        <w:fldChar w:fldCharType="end"/>
      </w:r>
    </w:p>
    <w:p w14:paraId="55DE6BB4" w14:textId="77777777" w:rsidR="00E10714" w:rsidRDefault="00E10714">
      <w:pPr>
        <w:pStyle w:val="TOC1"/>
        <w:rPr>
          <w:rFonts w:eastAsiaTheme="minorEastAsia"/>
          <w:b w:val="0"/>
          <w:color w:val="auto"/>
          <w:sz w:val="24"/>
          <w:szCs w:val="24"/>
          <w:lang w:eastAsia="en-GB"/>
        </w:rPr>
      </w:pPr>
      <w:r w:rsidRPr="007114BD">
        <w:t>7.</w:t>
      </w:r>
      <w:r>
        <w:rPr>
          <w:rFonts w:eastAsiaTheme="minorEastAsia"/>
          <w:b w:val="0"/>
          <w:color w:val="auto"/>
          <w:sz w:val="24"/>
          <w:szCs w:val="24"/>
          <w:lang w:eastAsia="en-GB"/>
        </w:rPr>
        <w:tab/>
      </w:r>
      <w:r w:rsidRPr="007114BD">
        <w:t>DEFINITIONS</w:t>
      </w:r>
      <w:r>
        <w:tab/>
      </w:r>
      <w:r>
        <w:fldChar w:fldCharType="begin"/>
      </w:r>
      <w:r>
        <w:instrText xml:space="preserve"> PAGEREF _Toc471205731 \h </w:instrText>
      </w:r>
      <w:r>
        <w:fldChar w:fldCharType="separate"/>
      </w:r>
      <w:r>
        <w:t>6</w:t>
      </w:r>
      <w:r>
        <w:fldChar w:fldCharType="end"/>
      </w:r>
    </w:p>
    <w:p w14:paraId="50D6B694" w14:textId="77777777" w:rsidR="00E10714" w:rsidRDefault="00E10714">
      <w:pPr>
        <w:pStyle w:val="TOC1"/>
        <w:rPr>
          <w:rFonts w:eastAsiaTheme="minorEastAsia"/>
          <w:b w:val="0"/>
          <w:color w:val="auto"/>
          <w:sz w:val="24"/>
          <w:szCs w:val="24"/>
          <w:lang w:eastAsia="en-GB"/>
        </w:rPr>
      </w:pPr>
      <w:r w:rsidRPr="007114BD">
        <w:t>8.</w:t>
      </w:r>
      <w:r>
        <w:rPr>
          <w:rFonts w:eastAsiaTheme="minorEastAsia"/>
          <w:b w:val="0"/>
          <w:color w:val="auto"/>
          <w:sz w:val="24"/>
          <w:szCs w:val="24"/>
          <w:lang w:eastAsia="en-GB"/>
        </w:rPr>
        <w:tab/>
      </w:r>
      <w:r>
        <w:t>REFERENCES</w:t>
      </w:r>
      <w:r>
        <w:tab/>
      </w:r>
      <w:r>
        <w:fldChar w:fldCharType="begin"/>
      </w:r>
      <w:r>
        <w:instrText xml:space="preserve"> PAGEREF _Toc471205732 \h </w:instrText>
      </w:r>
      <w:r>
        <w:fldChar w:fldCharType="separate"/>
      </w:r>
      <w:r>
        <w:t>6</w:t>
      </w:r>
      <w:r>
        <w:fldChar w:fldCharType="end"/>
      </w:r>
    </w:p>
    <w:p w14:paraId="5827193E" w14:textId="77777777" w:rsidR="00E10714" w:rsidRDefault="00E10714">
      <w:pPr>
        <w:pStyle w:val="TOC1"/>
        <w:rPr>
          <w:rFonts w:eastAsiaTheme="minorEastAsia"/>
          <w:b w:val="0"/>
          <w:color w:val="auto"/>
          <w:sz w:val="24"/>
          <w:szCs w:val="24"/>
          <w:lang w:eastAsia="en-GB"/>
        </w:rPr>
      </w:pPr>
      <w:r w:rsidRPr="007114BD">
        <w:t>PART 2</w:t>
      </w:r>
      <w:r>
        <w:t xml:space="preserve"> – TEACHING MODULES</w:t>
      </w:r>
      <w:r>
        <w:tab/>
      </w:r>
      <w:r>
        <w:fldChar w:fldCharType="begin"/>
      </w:r>
      <w:r>
        <w:instrText xml:space="preserve"> PAGEREF _Toc471205733 \h </w:instrText>
      </w:r>
      <w:r>
        <w:fldChar w:fldCharType="separate"/>
      </w:r>
      <w:r>
        <w:t>7</w:t>
      </w:r>
      <w:r>
        <w:fldChar w:fldCharType="end"/>
      </w:r>
    </w:p>
    <w:p w14:paraId="6F003251" w14:textId="77777777" w:rsidR="00E10714" w:rsidRDefault="00E10714">
      <w:pPr>
        <w:pStyle w:val="TOC1"/>
        <w:rPr>
          <w:rFonts w:eastAsiaTheme="minorEastAsia"/>
          <w:b w:val="0"/>
          <w:color w:val="auto"/>
          <w:sz w:val="24"/>
          <w:szCs w:val="24"/>
          <w:lang w:eastAsia="en-GB"/>
        </w:rPr>
      </w:pPr>
      <w:r w:rsidRPr="007114BD">
        <w:t>1.</w:t>
      </w:r>
      <w:r>
        <w:rPr>
          <w:rFonts w:eastAsiaTheme="minorEastAsia"/>
          <w:b w:val="0"/>
          <w:color w:val="auto"/>
          <w:sz w:val="24"/>
          <w:szCs w:val="24"/>
          <w:lang w:eastAsia="en-GB"/>
        </w:rPr>
        <w:tab/>
      </w:r>
      <w:r>
        <w:t>MODULE 1 – An introduction to shore marks</w:t>
      </w:r>
      <w:r>
        <w:tab/>
      </w:r>
      <w:r>
        <w:fldChar w:fldCharType="begin"/>
      </w:r>
      <w:r>
        <w:instrText xml:space="preserve"> PAGEREF _Toc471205734 \h </w:instrText>
      </w:r>
      <w:r>
        <w:fldChar w:fldCharType="separate"/>
      </w:r>
      <w:r>
        <w:t>7</w:t>
      </w:r>
      <w:r>
        <w:fldChar w:fldCharType="end"/>
      </w:r>
    </w:p>
    <w:p w14:paraId="7597429C" w14:textId="77777777" w:rsidR="00E10714" w:rsidRDefault="00E10714">
      <w:pPr>
        <w:pStyle w:val="TOC2"/>
        <w:rPr>
          <w:rFonts w:eastAsiaTheme="minorEastAsia"/>
          <w:color w:val="auto"/>
          <w:sz w:val="24"/>
          <w:szCs w:val="24"/>
          <w:lang w:eastAsia="en-GB"/>
        </w:rPr>
      </w:pPr>
      <w:r w:rsidRPr="007114BD">
        <w:t>1.1.</w:t>
      </w:r>
      <w:r>
        <w:rPr>
          <w:rFonts w:eastAsiaTheme="minorEastAsia"/>
          <w:color w:val="auto"/>
          <w:sz w:val="24"/>
          <w:szCs w:val="24"/>
          <w:lang w:eastAsia="en-GB"/>
        </w:rPr>
        <w:tab/>
      </w:r>
      <w:r>
        <w:t>Scope</w:t>
      </w:r>
      <w:r>
        <w:tab/>
      </w:r>
      <w:r>
        <w:fldChar w:fldCharType="begin"/>
      </w:r>
      <w:r>
        <w:instrText xml:space="preserve"> PAGEREF _Toc471205735 \h </w:instrText>
      </w:r>
      <w:r>
        <w:fldChar w:fldCharType="separate"/>
      </w:r>
      <w:r>
        <w:t>7</w:t>
      </w:r>
      <w:r>
        <w:fldChar w:fldCharType="end"/>
      </w:r>
    </w:p>
    <w:p w14:paraId="46E35E2C" w14:textId="77777777" w:rsidR="00E10714" w:rsidRDefault="00E10714">
      <w:pPr>
        <w:pStyle w:val="TOC2"/>
        <w:rPr>
          <w:rFonts w:eastAsiaTheme="minorEastAsia"/>
          <w:color w:val="auto"/>
          <w:sz w:val="24"/>
          <w:szCs w:val="24"/>
          <w:lang w:eastAsia="en-GB"/>
        </w:rPr>
      </w:pPr>
      <w:r w:rsidRPr="007114BD">
        <w:t>1.2.</w:t>
      </w:r>
      <w:r>
        <w:rPr>
          <w:rFonts w:eastAsiaTheme="minorEastAsia"/>
          <w:color w:val="auto"/>
          <w:sz w:val="24"/>
          <w:szCs w:val="24"/>
          <w:lang w:eastAsia="en-GB"/>
        </w:rPr>
        <w:tab/>
      </w:r>
      <w:r>
        <w:t>Learning Objective</w:t>
      </w:r>
      <w:r>
        <w:tab/>
      </w:r>
      <w:r>
        <w:fldChar w:fldCharType="begin"/>
      </w:r>
      <w:r>
        <w:instrText xml:space="preserve"> PAGEREF _Toc471205736 \h </w:instrText>
      </w:r>
      <w:r>
        <w:fldChar w:fldCharType="separate"/>
      </w:r>
      <w:r>
        <w:t>7</w:t>
      </w:r>
      <w:r>
        <w:fldChar w:fldCharType="end"/>
      </w:r>
    </w:p>
    <w:p w14:paraId="1BA08F6F" w14:textId="77777777" w:rsidR="00E10714" w:rsidRDefault="00E10714">
      <w:pPr>
        <w:pStyle w:val="TOC2"/>
        <w:rPr>
          <w:rFonts w:eastAsiaTheme="minorEastAsia"/>
          <w:color w:val="auto"/>
          <w:sz w:val="24"/>
          <w:szCs w:val="24"/>
          <w:lang w:eastAsia="en-GB"/>
        </w:rPr>
      </w:pPr>
      <w:r w:rsidRPr="007114BD">
        <w:t>1.3.</w:t>
      </w:r>
      <w:r>
        <w:rPr>
          <w:rFonts w:eastAsiaTheme="minorEastAsia"/>
          <w:color w:val="auto"/>
          <w:sz w:val="24"/>
          <w:szCs w:val="24"/>
          <w:lang w:eastAsia="en-GB"/>
        </w:rPr>
        <w:tab/>
      </w:r>
      <w:r>
        <w:t>Syllabus</w:t>
      </w:r>
      <w:r>
        <w:tab/>
      </w:r>
      <w:r>
        <w:fldChar w:fldCharType="begin"/>
      </w:r>
      <w:r>
        <w:instrText xml:space="preserve"> PAGEREF _Toc471205737 \h </w:instrText>
      </w:r>
      <w:r>
        <w:fldChar w:fldCharType="separate"/>
      </w:r>
      <w:r>
        <w:t>7</w:t>
      </w:r>
      <w:r>
        <w:fldChar w:fldCharType="end"/>
      </w:r>
    </w:p>
    <w:p w14:paraId="79AB59CE" w14:textId="77777777" w:rsidR="00E10714" w:rsidRDefault="00E10714">
      <w:pPr>
        <w:pStyle w:val="TOC3"/>
        <w:tabs>
          <w:tab w:val="left" w:pos="1134"/>
          <w:tab w:val="right" w:leader="dot" w:pos="10195"/>
        </w:tabs>
        <w:rPr>
          <w:rFonts w:eastAsiaTheme="minorEastAsia"/>
          <w:noProof/>
          <w:sz w:val="24"/>
          <w:szCs w:val="24"/>
          <w:lang w:eastAsia="en-GB"/>
        </w:rPr>
      </w:pPr>
      <w:r w:rsidRPr="007114BD">
        <w:rPr>
          <w:noProof/>
        </w:rPr>
        <w:t>1.3.1.</w:t>
      </w:r>
      <w:r>
        <w:rPr>
          <w:rFonts w:eastAsiaTheme="minorEastAsia"/>
          <w:noProof/>
          <w:sz w:val="24"/>
          <w:szCs w:val="24"/>
          <w:lang w:eastAsia="en-GB"/>
        </w:rPr>
        <w:tab/>
      </w:r>
      <w:r>
        <w:rPr>
          <w:noProof/>
        </w:rPr>
        <w:t>Lesson 1 – Introduction to Fixed AtoN</w:t>
      </w:r>
      <w:r>
        <w:rPr>
          <w:noProof/>
        </w:rPr>
        <w:tab/>
      </w:r>
      <w:r>
        <w:rPr>
          <w:noProof/>
        </w:rPr>
        <w:fldChar w:fldCharType="begin"/>
      </w:r>
      <w:r>
        <w:rPr>
          <w:noProof/>
        </w:rPr>
        <w:instrText xml:space="preserve"> PAGEREF _Toc471205738 \h </w:instrText>
      </w:r>
      <w:r>
        <w:rPr>
          <w:noProof/>
        </w:rPr>
      </w:r>
      <w:r>
        <w:rPr>
          <w:noProof/>
        </w:rPr>
        <w:fldChar w:fldCharType="separate"/>
      </w:r>
      <w:r>
        <w:rPr>
          <w:noProof/>
        </w:rPr>
        <w:t>7</w:t>
      </w:r>
      <w:r>
        <w:rPr>
          <w:noProof/>
        </w:rPr>
        <w:fldChar w:fldCharType="end"/>
      </w:r>
    </w:p>
    <w:p w14:paraId="3DA134CA" w14:textId="77777777" w:rsidR="00E10714" w:rsidRDefault="00E10714">
      <w:pPr>
        <w:pStyle w:val="TOC3"/>
        <w:tabs>
          <w:tab w:val="left" w:pos="1134"/>
          <w:tab w:val="right" w:leader="dot" w:pos="10195"/>
        </w:tabs>
        <w:rPr>
          <w:rFonts w:eastAsiaTheme="minorEastAsia"/>
          <w:noProof/>
          <w:sz w:val="24"/>
          <w:szCs w:val="24"/>
          <w:lang w:eastAsia="en-GB"/>
        </w:rPr>
      </w:pPr>
      <w:r w:rsidRPr="007114BD">
        <w:rPr>
          <w:noProof/>
        </w:rPr>
        <w:t>1.3.2.</w:t>
      </w:r>
      <w:r>
        <w:rPr>
          <w:rFonts w:eastAsiaTheme="minorEastAsia"/>
          <w:noProof/>
          <w:sz w:val="24"/>
          <w:szCs w:val="24"/>
          <w:lang w:eastAsia="en-GB"/>
        </w:rPr>
        <w:tab/>
      </w:r>
      <w:r>
        <w:rPr>
          <w:noProof/>
        </w:rPr>
        <w:t>Lesson 2 – Specialist Fixed AtoN</w:t>
      </w:r>
      <w:r>
        <w:rPr>
          <w:noProof/>
        </w:rPr>
        <w:tab/>
      </w:r>
      <w:r>
        <w:rPr>
          <w:noProof/>
        </w:rPr>
        <w:fldChar w:fldCharType="begin"/>
      </w:r>
      <w:r>
        <w:rPr>
          <w:noProof/>
        </w:rPr>
        <w:instrText xml:space="preserve"> PAGEREF _Toc471205739 \h </w:instrText>
      </w:r>
      <w:r>
        <w:rPr>
          <w:noProof/>
        </w:rPr>
      </w:r>
      <w:r>
        <w:rPr>
          <w:noProof/>
        </w:rPr>
        <w:fldChar w:fldCharType="separate"/>
      </w:r>
      <w:r>
        <w:rPr>
          <w:noProof/>
        </w:rPr>
        <w:t>7</w:t>
      </w:r>
      <w:r>
        <w:rPr>
          <w:noProof/>
        </w:rPr>
        <w:fldChar w:fldCharType="end"/>
      </w:r>
    </w:p>
    <w:p w14:paraId="6C72F415" w14:textId="77777777" w:rsidR="00E10714" w:rsidRDefault="00E10714">
      <w:pPr>
        <w:pStyle w:val="TOC1"/>
        <w:rPr>
          <w:rFonts w:eastAsiaTheme="minorEastAsia"/>
          <w:b w:val="0"/>
          <w:color w:val="auto"/>
          <w:sz w:val="24"/>
          <w:szCs w:val="24"/>
          <w:lang w:eastAsia="en-GB"/>
        </w:rPr>
      </w:pPr>
      <w:r w:rsidRPr="007114BD">
        <w:t>2.</w:t>
      </w:r>
      <w:r>
        <w:rPr>
          <w:rFonts w:eastAsiaTheme="minorEastAsia"/>
          <w:b w:val="0"/>
          <w:color w:val="auto"/>
          <w:sz w:val="24"/>
          <w:szCs w:val="24"/>
          <w:lang w:eastAsia="en-GB"/>
        </w:rPr>
        <w:tab/>
      </w:r>
      <w:r>
        <w:t>MODULE 2 – Purpose of lighthouses and beacons</w:t>
      </w:r>
      <w:r>
        <w:tab/>
      </w:r>
      <w:r>
        <w:fldChar w:fldCharType="begin"/>
      </w:r>
      <w:r>
        <w:instrText xml:space="preserve"> PAGEREF _Toc471205740 \h </w:instrText>
      </w:r>
      <w:r>
        <w:fldChar w:fldCharType="separate"/>
      </w:r>
      <w:r>
        <w:t>7</w:t>
      </w:r>
      <w:r>
        <w:fldChar w:fldCharType="end"/>
      </w:r>
    </w:p>
    <w:p w14:paraId="110ACD82" w14:textId="77777777" w:rsidR="00E10714" w:rsidRDefault="00E10714">
      <w:pPr>
        <w:pStyle w:val="TOC2"/>
        <w:rPr>
          <w:rFonts w:eastAsiaTheme="minorEastAsia"/>
          <w:color w:val="auto"/>
          <w:sz w:val="24"/>
          <w:szCs w:val="24"/>
          <w:lang w:eastAsia="en-GB"/>
        </w:rPr>
      </w:pPr>
      <w:r w:rsidRPr="007114BD">
        <w:t>2.1.</w:t>
      </w:r>
      <w:r>
        <w:rPr>
          <w:rFonts w:eastAsiaTheme="minorEastAsia"/>
          <w:color w:val="auto"/>
          <w:sz w:val="24"/>
          <w:szCs w:val="24"/>
          <w:lang w:eastAsia="en-GB"/>
        </w:rPr>
        <w:tab/>
      </w:r>
      <w:r>
        <w:t>Scope</w:t>
      </w:r>
      <w:r>
        <w:tab/>
      </w:r>
      <w:r>
        <w:fldChar w:fldCharType="begin"/>
      </w:r>
      <w:r>
        <w:instrText xml:space="preserve"> PAGEREF _Toc471205741 \h </w:instrText>
      </w:r>
      <w:r>
        <w:fldChar w:fldCharType="separate"/>
      </w:r>
      <w:r>
        <w:t>7</w:t>
      </w:r>
      <w:r>
        <w:fldChar w:fldCharType="end"/>
      </w:r>
    </w:p>
    <w:p w14:paraId="667A9BB6" w14:textId="77777777" w:rsidR="00E10714" w:rsidRDefault="00E10714">
      <w:pPr>
        <w:pStyle w:val="TOC2"/>
        <w:rPr>
          <w:rFonts w:eastAsiaTheme="minorEastAsia"/>
          <w:color w:val="auto"/>
          <w:sz w:val="24"/>
          <w:szCs w:val="24"/>
          <w:lang w:eastAsia="en-GB"/>
        </w:rPr>
      </w:pPr>
      <w:r w:rsidRPr="007114BD">
        <w:t>2.2.</w:t>
      </w:r>
      <w:r>
        <w:rPr>
          <w:rFonts w:eastAsiaTheme="minorEastAsia"/>
          <w:color w:val="auto"/>
          <w:sz w:val="24"/>
          <w:szCs w:val="24"/>
          <w:lang w:eastAsia="en-GB"/>
        </w:rPr>
        <w:tab/>
      </w:r>
      <w:r>
        <w:t>Learning Objective</w:t>
      </w:r>
      <w:r>
        <w:tab/>
      </w:r>
      <w:r>
        <w:fldChar w:fldCharType="begin"/>
      </w:r>
      <w:r>
        <w:instrText xml:space="preserve"> PAGEREF _Toc471205742 \h </w:instrText>
      </w:r>
      <w:r>
        <w:fldChar w:fldCharType="separate"/>
      </w:r>
      <w:r>
        <w:t>7</w:t>
      </w:r>
      <w:r>
        <w:fldChar w:fldCharType="end"/>
      </w:r>
    </w:p>
    <w:p w14:paraId="08B48AC2" w14:textId="77777777" w:rsidR="00E10714" w:rsidRDefault="00E10714">
      <w:pPr>
        <w:pStyle w:val="TOC2"/>
        <w:rPr>
          <w:rFonts w:eastAsiaTheme="minorEastAsia"/>
          <w:color w:val="auto"/>
          <w:sz w:val="24"/>
          <w:szCs w:val="24"/>
          <w:lang w:eastAsia="en-GB"/>
        </w:rPr>
      </w:pPr>
      <w:r w:rsidRPr="007114BD">
        <w:t>2.3.</w:t>
      </w:r>
      <w:r>
        <w:rPr>
          <w:rFonts w:eastAsiaTheme="minorEastAsia"/>
          <w:color w:val="auto"/>
          <w:sz w:val="24"/>
          <w:szCs w:val="24"/>
          <w:lang w:eastAsia="en-GB"/>
        </w:rPr>
        <w:tab/>
      </w:r>
      <w:r>
        <w:t>Syllabus</w:t>
      </w:r>
      <w:r>
        <w:tab/>
      </w:r>
      <w:r>
        <w:fldChar w:fldCharType="begin"/>
      </w:r>
      <w:r>
        <w:instrText xml:space="preserve"> PAGEREF _Toc471205743 \h </w:instrText>
      </w:r>
      <w:r>
        <w:fldChar w:fldCharType="separate"/>
      </w:r>
      <w:r>
        <w:t>7</w:t>
      </w:r>
      <w:r>
        <w:fldChar w:fldCharType="end"/>
      </w:r>
    </w:p>
    <w:p w14:paraId="113BEEB3" w14:textId="77777777" w:rsidR="00E10714" w:rsidRDefault="00E10714">
      <w:pPr>
        <w:pStyle w:val="TOC3"/>
        <w:tabs>
          <w:tab w:val="left" w:pos="1134"/>
          <w:tab w:val="right" w:leader="dot" w:pos="10195"/>
        </w:tabs>
        <w:rPr>
          <w:rFonts w:eastAsiaTheme="minorEastAsia"/>
          <w:noProof/>
          <w:sz w:val="24"/>
          <w:szCs w:val="24"/>
          <w:lang w:eastAsia="en-GB"/>
        </w:rPr>
      </w:pPr>
      <w:r w:rsidRPr="007114BD">
        <w:rPr>
          <w:noProof/>
        </w:rPr>
        <w:t>2.3.1.</w:t>
      </w:r>
      <w:r>
        <w:rPr>
          <w:rFonts w:eastAsiaTheme="minorEastAsia"/>
          <w:noProof/>
          <w:sz w:val="24"/>
          <w:szCs w:val="24"/>
          <w:lang w:eastAsia="en-GB"/>
        </w:rPr>
        <w:tab/>
      </w:r>
      <w:r>
        <w:rPr>
          <w:noProof/>
        </w:rPr>
        <w:t>Lesson 1 – The Function of Major Beacons</w:t>
      </w:r>
      <w:r>
        <w:rPr>
          <w:noProof/>
        </w:rPr>
        <w:tab/>
      </w:r>
      <w:r>
        <w:rPr>
          <w:noProof/>
        </w:rPr>
        <w:fldChar w:fldCharType="begin"/>
      </w:r>
      <w:r>
        <w:rPr>
          <w:noProof/>
        </w:rPr>
        <w:instrText xml:space="preserve"> PAGEREF _Toc471205744 \h </w:instrText>
      </w:r>
      <w:r>
        <w:rPr>
          <w:noProof/>
        </w:rPr>
      </w:r>
      <w:r>
        <w:rPr>
          <w:noProof/>
        </w:rPr>
        <w:fldChar w:fldCharType="separate"/>
      </w:r>
      <w:r>
        <w:rPr>
          <w:noProof/>
        </w:rPr>
        <w:t>7</w:t>
      </w:r>
      <w:r>
        <w:rPr>
          <w:noProof/>
        </w:rPr>
        <w:fldChar w:fldCharType="end"/>
      </w:r>
    </w:p>
    <w:p w14:paraId="434101AC" w14:textId="77777777" w:rsidR="00E10714" w:rsidRDefault="00E10714">
      <w:pPr>
        <w:pStyle w:val="TOC3"/>
        <w:tabs>
          <w:tab w:val="left" w:pos="1134"/>
          <w:tab w:val="right" w:leader="dot" w:pos="10195"/>
        </w:tabs>
        <w:rPr>
          <w:rFonts w:eastAsiaTheme="minorEastAsia"/>
          <w:noProof/>
          <w:sz w:val="24"/>
          <w:szCs w:val="24"/>
          <w:lang w:eastAsia="en-GB"/>
        </w:rPr>
      </w:pPr>
      <w:r w:rsidRPr="007114BD">
        <w:rPr>
          <w:noProof/>
        </w:rPr>
        <w:t>2.3.2.</w:t>
      </w:r>
      <w:r>
        <w:rPr>
          <w:rFonts w:eastAsiaTheme="minorEastAsia"/>
          <w:noProof/>
          <w:sz w:val="24"/>
          <w:szCs w:val="24"/>
          <w:lang w:eastAsia="en-GB"/>
        </w:rPr>
        <w:tab/>
      </w:r>
      <w:r>
        <w:rPr>
          <w:noProof/>
        </w:rPr>
        <w:t>Lesson 2 - The Function of Minor Beacons</w:t>
      </w:r>
      <w:r>
        <w:rPr>
          <w:noProof/>
        </w:rPr>
        <w:tab/>
      </w:r>
      <w:r>
        <w:rPr>
          <w:noProof/>
        </w:rPr>
        <w:fldChar w:fldCharType="begin"/>
      </w:r>
      <w:r>
        <w:rPr>
          <w:noProof/>
        </w:rPr>
        <w:instrText xml:space="preserve"> PAGEREF _Toc471205745 \h </w:instrText>
      </w:r>
      <w:r>
        <w:rPr>
          <w:noProof/>
        </w:rPr>
      </w:r>
      <w:r>
        <w:rPr>
          <w:noProof/>
        </w:rPr>
        <w:fldChar w:fldCharType="separate"/>
      </w:r>
      <w:r>
        <w:rPr>
          <w:noProof/>
        </w:rPr>
        <w:t>7</w:t>
      </w:r>
      <w:r>
        <w:rPr>
          <w:noProof/>
        </w:rPr>
        <w:fldChar w:fldCharType="end"/>
      </w:r>
    </w:p>
    <w:p w14:paraId="2FEA099D" w14:textId="77777777" w:rsidR="00E10714" w:rsidRDefault="00E10714">
      <w:pPr>
        <w:pStyle w:val="TOC1"/>
        <w:rPr>
          <w:rFonts w:eastAsiaTheme="minorEastAsia"/>
          <w:b w:val="0"/>
          <w:color w:val="auto"/>
          <w:sz w:val="24"/>
          <w:szCs w:val="24"/>
          <w:lang w:eastAsia="en-GB"/>
        </w:rPr>
      </w:pPr>
      <w:r w:rsidRPr="007114BD">
        <w:t>3.</w:t>
      </w:r>
      <w:r>
        <w:rPr>
          <w:rFonts w:eastAsiaTheme="minorEastAsia"/>
          <w:b w:val="0"/>
          <w:color w:val="auto"/>
          <w:sz w:val="24"/>
          <w:szCs w:val="24"/>
          <w:lang w:eastAsia="en-GB"/>
        </w:rPr>
        <w:tab/>
      </w:r>
      <w:r>
        <w:t>Site Visit</w:t>
      </w:r>
      <w:r>
        <w:tab/>
      </w:r>
      <w:r>
        <w:fldChar w:fldCharType="begin"/>
      </w:r>
      <w:r>
        <w:instrText xml:space="preserve"> PAGEREF _Toc471205746 \h </w:instrText>
      </w:r>
      <w:r>
        <w:fldChar w:fldCharType="separate"/>
      </w:r>
      <w:r>
        <w:t>8</w:t>
      </w:r>
      <w:r>
        <w:fldChar w:fldCharType="end"/>
      </w:r>
    </w:p>
    <w:p w14:paraId="168EDD2D" w14:textId="77777777" w:rsidR="00642025" w:rsidRPr="00B449D4" w:rsidRDefault="002A29D4" w:rsidP="007B7FEC">
      <w:pPr>
        <w:rPr>
          <w:color w:val="00558C" w:themeColor="accent1"/>
          <w:sz w:val="22"/>
        </w:rPr>
      </w:pPr>
      <w:r w:rsidRPr="00B449D4">
        <w:rPr>
          <w:b/>
          <w:color w:val="00558C" w:themeColor="accent1"/>
          <w:sz w:val="22"/>
        </w:rPr>
        <w:fldChar w:fldCharType="end"/>
      </w:r>
    </w:p>
    <w:p w14:paraId="01C7B210" w14:textId="77777777" w:rsidR="00D36983" w:rsidRPr="00B449D4" w:rsidRDefault="00D36983" w:rsidP="00D36983">
      <w:pPr>
        <w:pStyle w:val="ListofFigures"/>
      </w:pPr>
      <w:r w:rsidRPr="00B449D4">
        <w:t>List of Tables</w:t>
      </w:r>
    </w:p>
    <w:p w14:paraId="3C255ACB" w14:textId="77777777" w:rsidR="00DF3502" w:rsidRDefault="00D36983">
      <w:pPr>
        <w:pStyle w:val="TableofFigures"/>
        <w:rPr>
          <w:rFonts w:eastAsiaTheme="minorEastAsia"/>
          <w:i w:val="0"/>
          <w:noProof/>
          <w:sz w:val="24"/>
          <w:szCs w:val="24"/>
          <w:lang w:eastAsia="en-GB"/>
        </w:rPr>
      </w:pPr>
      <w:r w:rsidRPr="00B449D4">
        <w:fldChar w:fldCharType="begin"/>
      </w:r>
      <w:r w:rsidRPr="00B449D4">
        <w:instrText xml:space="preserve"> TOC \t "Table caption" \c </w:instrText>
      </w:r>
      <w:r w:rsidRPr="00B449D4">
        <w:fldChar w:fldCharType="separate"/>
      </w:r>
      <w:r w:rsidR="00DF3502">
        <w:rPr>
          <w:noProof/>
        </w:rPr>
        <w:t>Table 1</w:t>
      </w:r>
      <w:r w:rsidR="00DF3502">
        <w:rPr>
          <w:rFonts w:eastAsiaTheme="minorEastAsia"/>
          <w:i w:val="0"/>
          <w:noProof/>
          <w:sz w:val="24"/>
          <w:szCs w:val="24"/>
          <w:lang w:eastAsia="en-GB"/>
        </w:rPr>
        <w:tab/>
      </w:r>
      <w:r w:rsidR="00DF3502">
        <w:rPr>
          <w:noProof/>
        </w:rPr>
        <w:t>Table of Teaching Modules</w:t>
      </w:r>
      <w:r w:rsidR="00DF3502">
        <w:rPr>
          <w:noProof/>
        </w:rPr>
        <w:tab/>
      </w:r>
      <w:r w:rsidR="00DF3502">
        <w:rPr>
          <w:noProof/>
        </w:rPr>
        <w:fldChar w:fldCharType="begin"/>
      </w:r>
      <w:r w:rsidR="00DF3502">
        <w:rPr>
          <w:noProof/>
        </w:rPr>
        <w:instrText xml:space="preserve"> PAGEREF _Toc471205667 \h </w:instrText>
      </w:r>
      <w:r w:rsidR="00DF3502">
        <w:rPr>
          <w:noProof/>
        </w:rPr>
      </w:r>
      <w:r w:rsidR="00DF3502">
        <w:rPr>
          <w:noProof/>
        </w:rPr>
        <w:fldChar w:fldCharType="separate"/>
      </w:r>
      <w:r w:rsidR="00DF3502">
        <w:rPr>
          <w:noProof/>
        </w:rPr>
        <w:t>5</w:t>
      </w:r>
      <w:r w:rsidR="00DF3502">
        <w:rPr>
          <w:noProof/>
        </w:rPr>
        <w:fldChar w:fldCharType="end"/>
      </w:r>
    </w:p>
    <w:p w14:paraId="4CD29E56" w14:textId="77777777" w:rsidR="00D36983" w:rsidRPr="00B449D4" w:rsidRDefault="00D36983" w:rsidP="00D36983">
      <w:r w:rsidRPr="00B449D4">
        <w:fldChar w:fldCharType="end"/>
      </w:r>
    </w:p>
    <w:p w14:paraId="47112900" w14:textId="77777777" w:rsidR="00EB6F3C" w:rsidRPr="00B449D4" w:rsidRDefault="00EB6F3C" w:rsidP="00883AE3"/>
    <w:p w14:paraId="785EC415" w14:textId="77777777" w:rsidR="00790277" w:rsidRPr="00B449D4" w:rsidRDefault="00790277" w:rsidP="003274DB">
      <w:pPr>
        <w:sectPr w:rsidR="00790277" w:rsidRPr="00B449D4" w:rsidSect="00292085">
          <w:headerReference w:type="default" r:id="rId12"/>
          <w:pgSz w:w="11906" w:h="16838" w:code="9"/>
          <w:pgMar w:top="567" w:right="794" w:bottom="567" w:left="907" w:header="567" w:footer="567" w:gutter="0"/>
          <w:cols w:space="708"/>
          <w:docGrid w:linePitch="360"/>
        </w:sectPr>
      </w:pPr>
    </w:p>
    <w:p w14:paraId="669546B9" w14:textId="77777777" w:rsidR="00465491" w:rsidRPr="00B449D4" w:rsidRDefault="00465491" w:rsidP="00465491">
      <w:pPr>
        <w:pStyle w:val="Forward"/>
      </w:pPr>
      <w:bookmarkStart w:id="20" w:name="_Toc419881195"/>
      <w:r w:rsidRPr="00B449D4">
        <w:lastRenderedPageBreak/>
        <w:t>FOREWORD</w:t>
      </w:r>
      <w:bookmarkEnd w:id="20"/>
    </w:p>
    <w:p w14:paraId="07C71308" w14:textId="77777777" w:rsidR="0010151D" w:rsidRPr="00B449D4" w:rsidRDefault="0010151D" w:rsidP="0010151D">
      <w:pPr>
        <w:pStyle w:val="BodyText"/>
        <w:rPr>
          <w:rFonts w:cs="Arial"/>
          <w:lang w:eastAsia="de-DE"/>
        </w:rPr>
      </w:pPr>
      <w:r w:rsidRPr="00B449D4">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7B31DBFD" w14:textId="423EF8F4" w:rsidR="0010151D" w:rsidRPr="00B449D4" w:rsidRDefault="0010151D" w:rsidP="0010151D">
      <w:pPr>
        <w:pStyle w:val="BodyText"/>
        <w:rPr>
          <w:rFonts w:cs="Arial"/>
          <w:lang w:eastAsia="de-DE"/>
        </w:rPr>
      </w:pPr>
      <w:r w:rsidRPr="00B449D4">
        <w:rPr>
          <w:rFonts w:cs="Arial"/>
          <w:lang w:eastAsia="de-DE"/>
        </w:rPr>
        <w:t>Taking into account that</w:t>
      </w:r>
      <w:r w:rsidR="00171EC2">
        <w:rPr>
          <w:rFonts w:cs="Arial"/>
          <w:lang w:eastAsia="de-DE"/>
        </w:rPr>
        <w:t>,</w:t>
      </w:r>
      <w:r w:rsidRPr="00B449D4">
        <w:rPr>
          <w:rFonts w:cs="Arial"/>
          <w:lang w:eastAsia="de-DE"/>
        </w:rPr>
        <w:t xml:space="preserve">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42D1810E" w14:textId="77777777" w:rsidR="0010151D" w:rsidRPr="00B449D4" w:rsidRDefault="0010151D" w:rsidP="0010151D">
      <w:pPr>
        <w:pStyle w:val="BodyText"/>
        <w:rPr>
          <w:rFonts w:cs="Arial"/>
          <w:lang w:eastAsia="de-DE"/>
        </w:rPr>
      </w:pPr>
      <w:r w:rsidRPr="00B449D4">
        <w:rPr>
          <w:rFonts w:cs="Arial"/>
          <w:lang w:eastAsia="de-DE"/>
        </w:rPr>
        <w:t>IALA Committees working closely with the IALA World</w:t>
      </w:r>
      <w:r w:rsidR="00AB7C61" w:rsidRPr="00B449D4">
        <w:rPr>
          <w:rFonts w:cs="Arial"/>
          <w:lang w:eastAsia="de-DE"/>
        </w:rPr>
        <w:t>-</w:t>
      </w:r>
      <w:r w:rsidRPr="00B449D4">
        <w:rPr>
          <w:rFonts w:cs="Arial"/>
          <w:lang w:eastAsia="de-DE"/>
        </w:rPr>
        <w:t>Wide Academy have developed a series of model courses for AtoN personnel having E-141 Level 2 technician functions.  This model course on AtoN Service Craft and Buoy Tenders should be read in conjunction with the Training Overview Document IALA WWA.L2.0 which contains standard guidance for the conduct of all Level 2 model courses</w:t>
      </w:r>
    </w:p>
    <w:p w14:paraId="7A50D192" w14:textId="0E890FF3" w:rsidR="00465491" w:rsidRPr="00B449D4" w:rsidRDefault="0010151D" w:rsidP="0010151D">
      <w:pPr>
        <w:pStyle w:val="BodyText"/>
      </w:pPr>
      <w:r w:rsidRPr="00B449D4">
        <w:rPr>
          <w:rFonts w:cs="Arial"/>
          <w:lang w:eastAsia="de-DE"/>
        </w:rPr>
        <w:t>This model course is intended to provide national members and other appropriate authorities charged with the provision of AtoN services with specific guidance on the training of AtoN technicians in an introduction to service craft and buoy tenders.  Assistance in implementing this and other model courses may be obtained from the IALA World</w:t>
      </w:r>
      <w:ins w:id="21" w:author="Seamus Doyle" w:date="2017-03-04T18:02:00Z">
        <w:r w:rsidR="00DE0F64">
          <w:rPr>
            <w:rFonts w:cs="Arial"/>
            <w:lang w:eastAsia="de-DE"/>
          </w:rPr>
          <w:t>-</w:t>
        </w:r>
      </w:ins>
      <w:del w:id="22" w:author="Seamus Doyle" w:date="2017-03-04T18:02:00Z">
        <w:r w:rsidRPr="00B449D4" w:rsidDel="00DE0F64">
          <w:rPr>
            <w:rFonts w:cs="Arial"/>
            <w:lang w:eastAsia="de-DE"/>
          </w:rPr>
          <w:delText xml:space="preserve"> </w:delText>
        </w:r>
      </w:del>
      <w:r w:rsidRPr="00B449D4">
        <w:rPr>
          <w:rFonts w:cs="Arial"/>
          <w:lang w:eastAsia="de-DE"/>
        </w:rPr>
        <w:t>Wide Academy at the following address:</w:t>
      </w:r>
    </w:p>
    <w:p w14:paraId="0984C5EE" w14:textId="77777777" w:rsidR="00D95BDA" w:rsidRPr="00B449D4" w:rsidRDefault="00D95BDA" w:rsidP="00465491">
      <w:pPr>
        <w:pStyle w:val="BodyText"/>
      </w:pPr>
    </w:p>
    <w:p w14:paraId="45A9E08D" w14:textId="77777777" w:rsidR="00D95BDA" w:rsidRPr="00B449D4" w:rsidRDefault="00D95BDA" w:rsidP="00465491">
      <w:pPr>
        <w:pStyle w:val="BodyText"/>
      </w:pPr>
    </w:p>
    <w:p w14:paraId="211857B1" w14:textId="77777777" w:rsidR="00380F03" w:rsidRPr="00B449D4" w:rsidRDefault="00380F03" w:rsidP="00465491">
      <w:pPr>
        <w:pStyle w:val="BodyText"/>
      </w:pPr>
    </w:p>
    <w:p w14:paraId="3DE8EC4E" w14:textId="77777777" w:rsidR="00380F03" w:rsidRPr="00B449D4" w:rsidRDefault="00380F03" w:rsidP="00380F03">
      <w:pPr>
        <w:pStyle w:val="BodyText"/>
        <w:tabs>
          <w:tab w:val="left" w:pos="6521"/>
          <w:tab w:val="left" w:pos="7513"/>
        </w:tabs>
        <w:spacing w:after="0"/>
        <w:rPr>
          <w:lang w:eastAsia="de-DE"/>
        </w:rPr>
      </w:pPr>
      <w:r w:rsidRPr="00B449D4">
        <w:rPr>
          <w:lang w:eastAsia="de-DE"/>
        </w:rPr>
        <w:t xml:space="preserve">The </w:t>
      </w:r>
      <w:r w:rsidR="008B501C" w:rsidRPr="00B449D4">
        <w:rPr>
          <w:lang w:eastAsia="de-DE"/>
        </w:rPr>
        <w:t>D</w:t>
      </w:r>
      <w:r w:rsidR="00CE5BF8" w:rsidRPr="00B449D4">
        <w:rPr>
          <w:lang w:eastAsia="de-DE"/>
        </w:rPr>
        <w:t>ean</w:t>
      </w:r>
    </w:p>
    <w:p w14:paraId="2BBE3F5C" w14:textId="77777777" w:rsidR="00380F03" w:rsidRPr="00B449D4" w:rsidRDefault="00380F03" w:rsidP="00380F03">
      <w:pPr>
        <w:pStyle w:val="BodyText"/>
        <w:tabs>
          <w:tab w:val="left" w:pos="6521"/>
          <w:tab w:val="left" w:pos="7513"/>
        </w:tabs>
        <w:spacing w:after="0"/>
        <w:rPr>
          <w:lang w:eastAsia="de-DE"/>
        </w:rPr>
      </w:pPr>
      <w:r w:rsidRPr="00B449D4">
        <w:rPr>
          <w:lang w:eastAsia="de-DE"/>
        </w:rPr>
        <w:t>IALA</w:t>
      </w:r>
      <w:r w:rsidR="008B501C" w:rsidRPr="00B449D4">
        <w:rPr>
          <w:lang w:eastAsia="de-DE"/>
        </w:rPr>
        <w:t xml:space="preserve"> World-Wide Academy</w:t>
      </w:r>
      <w:r w:rsidRPr="00B449D4">
        <w:rPr>
          <w:lang w:eastAsia="de-DE"/>
        </w:rPr>
        <w:tab/>
        <w:t>Tel:</w:t>
      </w:r>
      <w:r w:rsidRPr="00B449D4">
        <w:rPr>
          <w:lang w:eastAsia="de-DE"/>
        </w:rPr>
        <w:tab/>
        <w:t>(+) 33 1 34 51 70 01</w:t>
      </w:r>
    </w:p>
    <w:p w14:paraId="3C9169CA" w14:textId="77777777" w:rsidR="00380F03" w:rsidRPr="00B449D4" w:rsidRDefault="00380F03" w:rsidP="00380F03">
      <w:pPr>
        <w:pStyle w:val="BodyText"/>
        <w:tabs>
          <w:tab w:val="left" w:pos="6521"/>
          <w:tab w:val="left" w:pos="7513"/>
        </w:tabs>
        <w:spacing w:after="0"/>
        <w:rPr>
          <w:lang w:eastAsia="de-DE"/>
        </w:rPr>
      </w:pPr>
      <w:r w:rsidRPr="00B449D4">
        <w:rPr>
          <w:lang w:eastAsia="de-DE"/>
        </w:rPr>
        <w:t xml:space="preserve">10 rue des </w:t>
      </w:r>
      <w:proofErr w:type="spellStart"/>
      <w:r w:rsidRPr="00B449D4">
        <w:rPr>
          <w:lang w:eastAsia="de-DE"/>
        </w:rPr>
        <w:t>Gaudines</w:t>
      </w:r>
      <w:proofErr w:type="spellEnd"/>
      <w:r w:rsidRPr="00B449D4">
        <w:rPr>
          <w:lang w:eastAsia="de-DE"/>
        </w:rPr>
        <w:tab/>
        <w:t>Fax:</w:t>
      </w:r>
      <w:r w:rsidRPr="00B449D4">
        <w:rPr>
          <w:lang w:eastAsia="de-DE"/>
        </w:rPr>
        <w:tab/>
        <w:t>(+) 33 1 34 51 82 05</w:t>
      </w:r>
    </w:p>
    <w:p w14:paraId="31943B28" w14:textId="2F4F414E" w:rsidR="00380F03" w:rsidRPr="00B449D4" w:rsidRDefault="00380F03" w:rsidP="00380F03">
      <w:pPr>
        <w:pStyle w:val="BodyText"/>
        <w:tabs>
          <w:tab w:val="left" w:pos="6521"/>
          <w:tab w:val="left" w:pos="7513"/>
        </w:tabs>
        <w:spacing w:after="0"/>
      </w:pPr>
      <w:r w:rsidRPr="00B449D4">
        <w:rPr>
          <w:lang w:eastAsia="de-DE"/>
        </w:rPr>
        <w:t xml:space="preserve">78100 Saint </w:t>
      </w:r>
      <w:proofErr w:type="spellStart"/>
      <w:r w:rsidRPr="00B449D4">
        <w:rPr>
          <w:lang w:eastAsia="de-DE"/>
        </w:rPr>
        <w:t>Germain</w:t>
      </w:r>
      <w:proofErr w:type="spellEnd"/>
      <w:r w:rsidRPr="00B449D4">
        <w:rPr>
          <w:lang w:eastAsia="de-DE"/>
        </w:rPr>
        <w:t>-en-</w:t>
      </w:r>
      <w:proofErr w:type="spellStart"/>
      <w:r w:rsidRPr="00B449D4">
        <w:rPr>
          <w:lang w:eastAsia="de-DE"/>
        </w:rPr>
        <w:t>Laye</w:t>
      </w:r>
      <w:proofErr w:type="spellEnd"/>
      <w:r w:rsidRPr="00B449D4">
        <w:rPr>
          <w:lang w:eastAsia="de-DE"/>
        </w:rPr>
        <w:tab/>
        <w:t>e-mail:</w:t>
      </w:r>
      <w:r w:rsidRPr="00B449D4">
        <w:rPr>
          <w:lang w:eastAsia="de-DE"/>
        </w:rPr>
        <w:tab/>
      </w:r>
      <w:r w:rsidR="00DE0F64">
        <w:rPr>
          <w:rFonts w:eastAsia="Calibri"/>
        </w:rPr>
        <w:fldChar w:fldCharType="begin"/>
      </w:r>
      <w:r w:rsidR="00DE0F64">
        <w:rPr>
          <w:rFonts w:eastAsia="Calibri"/>
        </w:rPr>
        <w:instrText xml:space="preserve"> HYPERLINK "mailto:</w:instrText>
      </w:r>
      <w:r w:rsidR="00DE0F64" w:rsidRPr="00DE0F64">
        <w:rPr>
          <w:rFonts w:eastAsia="Calibri"/>
        </w:rPr>
        <w:instrText>acadamy@iala-aism.org</w:instrText>
      </w:r>
      <w:r w:rsidR="00DE0F64">
        <w:rPr>
          <w:rFonts w:eastAsia="Calibri"/>
        </w:rPr>
        <w:instrText xml:space="preserve">" </w:instrText>
      </w:r>
      <w:r w:rsidR="00DE0F64">
        <w:rPr>
          <w:rFonts w:eastAsia="Calibri"/>
        </w:rPr>
        <w:fldChar w:fldCharType="separate"/>
      </w:r>
      <w:r w:rsidR="00DE0F64" w:rsidRPr="00DE0F64">
        <w:rPr>
          <w:rStyle w:val="Hyperlink"/>
          <w:rFonts w:eastAsia="Calibri"/>
        </w:rPr>
        <w:t>acadamy@iala-aism.org</w:t>
      </w:r>
      <w:ins w:id="23" w:author="Seamus Doyle" w:date="2017-03-04T18:02:00Z">
        <w:r w:rsidR="00DE0F64">
          <w:rPr>
            <w:rFonts w:eastAsia="Calibri"/>
          </w:rPr>
          <w:fldChar w:fldCharType="end"/>
        </w:r>
      </w:ins>
    </w:p>
    <w:p w14:paraId="1EAE4008" w14:textId="77777777" w:rsidR="00380F03" w:rsidRPr="00B449D4" w:rsidRDefault="00380F03" w:rsidP="00380F03">
      <w:pPr>
        <w:pStyle w:val="BodyText"/>
        <w:tabs>
          <w:tab w:val="left" w:pos="6521"/>
          <w:tab w:val="left" w:pos="7513"/>
        </w:tabs>
        <w:rPr>
          <w:rStyle w:val="Hyperlink"/>
          <w:rFonts w:cs="Arial"/>
          <w:lang w:eastAsia="de-DE"/>
        </w:rPr>
      </w:pPr>
      <w:r w:rsidRPr="00B449D4">
        <w:rPr>
          <w:lang w:eastAsia="de-DE"/>
        </w:rPr>
        <w:t>France</w:t>
      </w:r>
      <w:r w:rsidRPr="00B449D4">
        <w:rPr>
          <w:lang w:eastAsia="de-DE"/>
        </w:rPr>
        <w:tab/>
        <w:t>Internet:</w:t>
      </w:r>
      <w:r w:rsidRPr="00B449D4">
        <w:rPr>
          <w:lang w:eastAsia="de-DE"/>
        </w:rPr>
        <w:tab/>
      </w:r>
      <w:hyperlink r:id="rId13" w:history="1">
        <w:r w:rsidRPr="00B449D4">
          <w:rPr>
            <w:rStyle w:val="Hyperlink"/>
            <w:rFonts w:cs="Arial"/>
            <w:lang w:eastAsia="de-DE"/>
          </w:rPr>
          <w:t>www.iala-aism.org</w:t>
        </w:r>
      </w:hyperlink>
    </w:p>
    <w:p w14:paraId="1DDB25DC" w14:textId="77777777" w:rsidR="00465491" w:rsidRPr="00B449D4" w:rsidRDefault="00465491" w:rsidP="00AC1940">
      <w:pPr>
        <w:pStyle w:val="BodyText"/>
        <w:tabs>
          <w:tab w:val="left" w:pos="6521"/>
          <w:tab w:val="left" w:pos="7513"/>
        </w:tabs>
      </w:pPr>
      <w:r w:rsidRPr="00B449D4">
        <w:br w:type="page"/>
      </w:r>
    </w:p>
    <w:p w14:paraId="7B48302D" w14:textId="77777777" w:rsidR="00465491" w:rsidRPr="00B449D4" w:rsidRDefault="00513460" w:rsidP="00513460">
      <w:pPr>
        <w:pStyle w:val="Part"/>
      </w:pPr>
      <w:bookmarkStart w:id="24" w:name="_Toc442348085"/>
      <w:bookmarkStart w:id="25" w:name="_Toc471205724"/>
      <w:r w:rsidRPr="00B449D4">
        <w:lastRenderedPageBreak/>
        <w:t xml:space="preserve">- </w:t>
      </w:r>
      <w:r w:rsidR="007D747F" w:rsidRPr="00B449D4">
        <w:rPr>
          <w:caps w:val="0"/>
        </w:rPr>
        <w:t>COURSE OVERVIEW</w:t>
      </w:r>
      <w:bookmarkEnd w:id="24"/>
      <w:bookmarkEnd w:id="25"/>
    </w:p>
    <w:p w14:paraId="1B6D2496" w14:textId="77777777" w:rsidR="00465491" w:rsidRPr="00B449D4" w:rsidRDefault="0010151D" w:rsidP="00665C35">
      <w:pPr>
        <w:pStyle w:val="Heading1"/>
        <w:numPr>
          <w:ilvl w:val="0"/>
          <w:numId w:val="19"/>
        </w:numPr>
      </w:pPr>
      <w:bookmarkStart w:id="26" w:name="_Toc471205725"/>
      <w:r w:rsidRPr="00B449D4">
        <w:t>SCOPE</w:t>
      </w:r>
      <w:bookmarkEnd w:id="26"/>
    </w:p>
    <w:p w14:paraId="45215A3F" w14:textId="77777777" w:rsidR="00465491" w:rsidRPr="00B449D4" w:rsidRDefault="00465491" w:rsidP="00465491">
      <w:pPr>
        <w:pStyle w:val="Heading1separatationline"/>
      </w:pPr>
    </w:p>
    <w:p w14:paraId="621F7346" w14:textId="42285933" w:rsidR="00C6033B" w:rsidRPr="00B449D4" w:rsidRDefault="0010151D" w:rsidP="00C6033B">
      <w:pPr>
        <w:pStyle w:val="BodyText"/>
      </w:pPr>
      <w:r w:rsidRPr="00B449D4">
        <w:t>This course</w:t>
      </w:r>
      <w:r w:rsidR="00C6033B" w:rsidRPr="00B449D4">
        <w:t xml:space="preserve"> is intended to provide technicians with the theoretical training necessary to have a basic understanding of the types and functions of fixed </w:t>
      </w:r>
      <w:r w:rsidR="00B449D4">
        <w:t>Aids to Navigation (</w:t>
      </w:r>
      <w:r w:rsidR="00C6033B" w:rsidRPr="00B449D4">
        <w:t>AtoN</w:t>
      </w:r>
      <w:r w:rsidR="00B449D4">
        <w:t>)</w:t>
      </w:r>
      <w:r w:rsidR="00C6033B" w:rsidRPr="00B449D4">
        <w:t xml:space="preserve"> or shore marks.</w:t>
      </w:r>
    </w:p>
    <w:p w14:paraId="4BCB752B" w14:textId="44BB1F78" w:rsidR="00465491" w:rsidRPr="00B449D4" w:rsidRDefault="00C6033B" w:rsidP="00C6033B">
      <w:pPr>
        <w:pStyle w:val="BodyText"/>
      </w:pPr>
      <w:r w:rsidRPr="00B449D4">
        <w:t>This introductory course is intended to be supported by further training modules on range, sector and leading lights, power supplies, lights and maintenance.</w:t>
      </w:r>
      <w:r w:rsidR="00CD11C7" w:rsidRPr="00B449D4">
        <w:t xml:space="preserve">  Details of these supporting model courses can be found in the Level 2 Technician training overview document IALA WWA L2.0.</w:t>
      </w:r>
    </w:p>
    <w:p w14:paraId="575AC724" w14:textId="77777777" w:rsidR="00D2697A" w:rsidRPr="00B449D4" w:rsidRDefault="0010151D" w:rsidP="0010151D">
      <w:pPr>
        <w:pStyle w:val="Heading1"/>
      </w:pPr>
      <w:bookmarkStart w:id="27" w:name="_Toc471205726"/>
      <w:r w:rsidRPr="00B449D4">
        <w:rPr>
          <w:caps w:val="0"/>
        </w:rPr>
        <w:t>OBJECTIVE</w:t>
      </w:r>
      <w:bookmarkEnd w:id="27"/>
    </w:p>
    <w:p w14:paraId="509685B8" w14:textId="77777777" w:rsidR="0010151D" w:rsidRPr="00B449D4" w:rsidRDefault="0010151D" w:rsidP="0010151D">
      <w:pPr>
        <w:pStyle w:val="Heading1separatationline"/>
      </w:pPr>
    </w:p>
    <w:p w14:paraId="3994D549" w14:textId="7460FCAF" w:rsidR="0010151D" w:rsidRPr="00B449D4" w:rsidRDefault="00C6033B" w:rsidP="0010151D">
      <w:pPr>
        <w:pStyle w:val="BodyText"/>
      </w:pPr>
      <w:r w:rsidRPr="00B449D4">
        <w:t>Upon successful completion of this course, participants will have acquired sufficient knowledge and skill to understand the types and functions of fixed AtoN used by their organizations.</w:t>
      </w:r>
    </w:p>
    <w:p w14:paraId="1DC72B83" w14:textId="77777777" w:rsidR="0010151D" w:rsidRPr="00B449D4" w:rsidRDefault="0010151D" w:rsidP="0010151D">
      <w:pPr>
        <w:pStyle w:val="Heading1"/>
      </w:pPr>
      <w:bookmarkStart w:id="28" w:name="_Toc471205727"/>
      <w:r w:rsidRPr="00B449D4">
        <w:t>COURSE OUTLINE</w:t>
      </w:r>
      <w:bookmarkEnd w:id="28"/>
    </w:p>
    <w:p w14:paraId="7CDCF9D5" w14:textId="77777777" w:rsidR="0010151D" w:rsidRPr="00B449D4" w:rsidRDefault="0010151D" w:rsidP="0010151D">
      <w:pPr>
        <w:pStyle w:val="Heading1separatationline"/>
      </w:pPr>
    </w:p>
    <w:p w14:paraId="446957E4" w14:textId="592856E6" w:rsidR="002A689F" w:rsidRPr="00B449D4" w:rsidRDefault="0010151D" w:rsidP="0010151D">
      <w:pPr>
        <w:pStyle w:val="BodyText"/>
      </w:pPr>
      <w:r w:rsidRPr="00B449D4">
        <w:t>This</w:t>
      </w:r>
      <w:r w:rsidR="00C6033B" w:rsidRPr="00B449D4">
        <w:t xml:space="preserve"> theoretical course is intended to cover the knowledge required for a technician to recognise the types and functions of shore marks.  The complete course comprises 2 classroom modules, each of which deals with a specific subject covering fixed AtoN and a site visit.</w:t>
      </w:r>
    </w:p>
    <w:p w14:paraId="185D94E1" w14:textId="77777777" w:rsidR="0010151D" w:rsidRPr="00B449D4" w:rsidRDefault="0010151D" w:rsidP="0010151D">
      <w:pPr>
        <w:pStyle w:val="Heading1"/>
      </w:pPr>
      <w:bookmarkStart w:id="29" w:name="_Toc471205728"/>
      <w:r w:rsidRPr="00B449D4">
        <w:t>TEACHING MODULES</w:t>
      </w:r>
      <w:bookmarkEnd w:id="29"/>
    </w:p>
    <w:p w14:paraId="5925476A" w14:textId="77777777" w:rsidR="0010151D" w:rsidRPr="00B449D4" w:rsidRDefault="0010151D" w:rsidP="0010151D">
      <w:pPr>
        <w:pStyle w:val="Heading1separatationline"/>
      </w:pPr>
    </w:p>
    <w:p w14:paraId="063198E2" w14:textId="77777777" w:rsidR="0010151D" w:rsidRPr="00B449D4" w:rsidRDefault="0010151D" w:rsidP="00EA4259">
      <w:pPr>
        <w:pStyle w:val="Tablecaption"/>
        <w:jc w:val="center"/>
      </w:pPr>
      <w:bookmarkStart w:id="30" w:name="_Toc471205667"/>
      <w:r w:rsidRPr="00B449D4">
        <w:t>Table of Teaching Modules</w:t>
      </w:r>
      <w:bookmarkEnd w:id="30"/>
    </w:p>
    <w:tbl>
      <w:tblPr>
        <w:tblW w:w="8921" w:type="dxa"/>
        <w:jc w:val="center"/>
        <w:tblLayout w:type="fixed"/>
        <w:tblLook w:val="0000" w:firstRow="0" w:lastRow="0" w:firstColumn="0" w:lastColumn="0" w:noHBand="0" w:noVBand="0"/>
      </w:tblPr>
      <w:tblGrid>
        <w:gridCol w:w="3124"/>
        <w:gridCol w:w="1296"/>
        <w:gridCol w:w="4501"/>
      </w:tblGrid>
      <w:tr w:rsidR="00EA4259" w:rsidRPr="00B449D4" w14:paraId="1ADD79B5" w14:textId="77777777" w:rsidTr="00C6033B">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37C2D4BE" w14:textId="77777777" w:rsidR="00EA4259" w:rsidRPr="00B449D4" w:rsidRDefault="00EA4259" w:rsidP="00EA4259">
            <w:pPr>
              <w:pStyle w:val="Tableheading"/>
              <w:rPr>
                <w:lang w:val="en-GB"/>
              </w:rPr>
            </w:pPr>
            <w:r w:rsidRPr="00B449D4">
              <w:rPr>
                <w:lang w:val="en-GB"/>
              </w:rPr>
              <w:t>Module 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4868512B" w14:textId="77777777" w:rsidR="00EA4259" w:rsidRPr="00B449D4" w:rsidRDefault="00EA4259" w:rsidP="00EA4259">
            <w:pPr>
              <w:pStyle w:val="Tableheading"/>
              <w:jc w:val="center"/>
              <w:rPr>
                <w:lang w:val="en-GB"/>
              </w:rPr>
            </w:pPr>
            <w:r w:rsidRPr="00B449D4">
              <w:rPr>
                <w:lang w:val="en-GB"/>
              </w:rPr>
              <w:t>Time in hours</w:t>
            </w:r>
          </w:p>
        </w:tc>
        <w:tc>
          <w:tcPr>
            <w:tcW w:w="4501" w:type="dxa"/>
            <w:tcBorders>
              <w:top w:val="single" w:sz="6" w:space="0" w:color="000000"/>
              <w:left w:val="single" w:sz="4" w:space="0" w:color="000000"/>
              <w:bottom w:val="single" w:sz="4" w:space="0" w:color="000000"/>
              <w:right w:val="single" w:sz="4" w:space="0" w:color="000000"/>
            </w:tcBorders>
            <w:vAlign w:val="center"/>
          </w:tcPr>
          <w:p w14:paraId="64FEB7C9" w14:textId="77777777" w:rsidR="00EA4259" w:rsidRPr="00B449D4" w:rsidRDefault="00EA4259" w:rsidP="00EA4259">
            <w:pPr>
              <w:pStyle w:val="Tableheading"/>
              <w:rPr>
                <w:lang w:val="en-GB"/>
              </w:rPr>
            </w:pPr>
            <w:r w:rsidRPr="00B449D4">
              <w:rPr>
                <w:lang w:val="en-GB"/>
              </w:rPr>
              <w:t>Overview</w:t>
            </w:r>
          </w:p>
        </w:tc>
      </w:tr>
      <w:tr w:rsidR="00EA4259" w:rsidRPr="00B449D4" w14:paraId="6DA24274" w14:textId="77777777" w:rsidTr="00C6033B">
        <w:trPr>
          <w:trHeight w:val="566"/>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3D92C682" w14:textId="7F795FAB" w:rsidR="00EA4259" w:rsidRPr="00B449D4" w:rsidRDefault="00C6033B" w:rsidP="00C6033B">
            <w:pPr>
              <w:pStyle w:val="Tabletext"/>
            </w:pPr>
            <w:r w:rsidRPr="00B449D4">
              <w:t>An i</w:t>
            </w:r>
            <w:r w:rsidR="00EA4259" w:rsidRPr="00B449D4">
              <w:t xml:space="preserve">ntroduction to </w:t>
            </w:r>
            <w:r w:rsidRPr="00B449D4">
              <w:t>shore marks</w:t>
            </w:r>
          </w:p>
        </w:tc>
        <w:tc>
          <w:tcPr>
            <w:tcW w:w="1296" w:type="dxa"/>
            <w:tcBorders>
              <w:top w:val="single" w:sz="6" w:space="0" w:color="000000"/>
              <w:left w:val="single" w:sz="4" w:space="0" w:color="000000"/>
              <w:bottom w:val="single" w:sz="4" w:space="0" w:color="000000"/>
              <w:right w:val="single" w:sz="4" w:space="0" w:color="000000"/>
            </w:tcBorders>
            <w:vAlign w:val="center"/>
          </w:tcPr>
          <w:p w14:paraId="42D63415" w14:textId="4766CC48" w:rsidR="00EA4259" w:rsidRPr="00B449D4" w:rsidRDefault="00C6033B" w:rsidP="00EA4259">
            <w:pPr>
              <w:pStyle w:val="Tabletext"/>
              <w:jc w:val="center"/>
            </w:pPr>
            <w:r w:rsidRPr="00B449D4">
              <w:t>1.5</w:t>
            </w:r>
          </w:p>
        </w:tc>
        <w:tc>
          <w:tcPr>
            <w:tcW w:w="4501" w:type="dxa"/>
            <w:tcBorders>
              <w:top w:val="single" w:sz="6" w:space="0" w:color="000000"/>
              <w:left w:val="single" w:sz="4" w:space="0" w:color="000000"/>
              <w:bottom w:val="single" w:sz="4" w:space="0" w:color="000000"/>
              <w:right w:val="single" w:sz="4" w:space="0" w:color="000000"/>
            </w:tcBorders>
          </w:tcPr>
          <w:p w14:paraId="3B34A4C7" w14:textId="465B46F9" w:rsidR="00BB28FC" w:rsidRPr="00B449D4" w:rsidRDefault="00EA4259" w:rsidP="00C6033B">
            <w:pPr>
              <w:pStyle w:val="Tabletext"/>
              <w:ind w:left="2"/>
            </w:pPr>
            <w:r w:rsidRPr="00B449D4">
              <w:t>This</w:t>
            </w:r>
            <w:r w:rsidRPr="00B449D4">
              <w:rPr>
                <w:rFonts w:cs="Arial"/>
              </w:rPr>
              <w:t xml:space="preserve"> module describes</w:t>
            </w:r>
            <w:r w:rsidR="00C6033B" w:rsidRPr="00B449D4">
              <w:rPr>
                <w:rFonts w:cs="Arial"/>
              </w:rPr>
              <w:t xml:space="preserve"> types of fixed artificial navigation marks</w:t>
            </w:r>
          </w:p>
        </w:tc>
      </w:tr>
      <w:tr w:rsidR="00EA4259" w:rsidRPr="00B449D4" w14:paraId="6A98D6C8" w14:textId="77777777" w:rsidTr="00C6033B">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4DC4605" w14:textId="11480E6F" w:rsidR="00EA4259" w:rsidRPr="00B449D4" w:rsidRDefault="00C6033B" w:rsidP="00EA4259">
            <w:pPr>
              <w:pStyle w:val="Tabletext"/>
            </w:pPr>
            <w:r w:rsidRPr="00B449D4">
              <w:t>Purpose of lighthouses and beacons</w:t>
            </w:r>
          </w:p>
        </w:tc>
        <w:tc>
          <w:tcPr>
            <w:tcW w:w="1296" w:type="dxa"/>
            <w:tcBorders>
              <w:top w:val="single" w:sz="4" w:space="0" w:color="000000"/>
              <w:left w:val="single" w:sz="4" w:space="0" w:color="000000"/>
              <w:bottom w:val="single" w:sz="4" w:space="0" w:color="000000"/>
              <w:right w:val="single" w:sz="4" w:space="0" w:color="000000"/>
            </w:tcBorders>
            <w:vAlign w:val="center"/>
          </w:tcPr>
          <w:p w14:paraId="1176D442" w14:textId="6C217DA7" w:rsidR="00EA4259" w:rsidRPr="00B449D4" w:rsidRDefault="00C6033B" w:rsidP="00EA4259">
            <w:pPr>
              <w:pStyle w:val="Tabletext"/>
              <w:jc w:val="center"/>
            </w:pPr>
            <w:r w:rsidRPr="00B449D4">
              <w:t>2</w:t>
            </w:r>
            <w:r w:rsidR="00EA4259" w:rsidRPr="00B449D4">
              <w:t>.0</w:t>
            </w:r>
          </w:p>
        </w:tc>
        <w:tc>
          <w:tcPr>
            <w:tcW w:w="4501" w:type="dxa"/>
            <w:tcBorders>
              <w:top w:val="single" w:sz="4" w:space="0" w:color="000000"/>
              <w:left w:val="single" w:sz="4" w:space="0" w:color="000000"/>
              <w:bottom w:val="single" w:sz="4" w:space="0" w:color="000000"/>
              <w:right w:val="single" w:sz="4" w:space="0" w:color="000000"/>
            </w:tcBorders>
          </w:tcPr>
          <w:p w14:paraId="16B9A26C" w14:textId="2D2EAE7C" w:rsidR="00EA4259" w:rsidRPr="00B449D4" w:rsidRDefault="00C6033B" w:rsidP="00BB28FC">
            <w:pPr>
              <w:pStyle w:val="Tabletext"/>
              <w:ind w:left="2"/>
            </w:pPr>
            <w:r w:rsidRPr="00B449D4">
              <w:t>This module describes the functions of fixed artificial navigation marks</w:t>
            </w:r>
          </w:p>
        </w:tc>
      </w:tr>
      <w:tr w:rsidR="00C6033B" w:rsidRPr="00B449D4" w14:paraId="4A37EFB1" w14:textId="77777777" w:rsidTr="00C6033B">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E8F730D" w14:textId="5EF33815" w:rsidR="00C6033B" w:rsidRPr="00B449D4" w:rsidRDefault="00C6033B" w:rsidP="00EA4259">
            <w:pPr>
              <w:pStyle w:val="Tabletext"/>
            </w:pPr>
            <w:r w:rsidRPr="00B449D4">
              <w:t>Site visit</w:t>
            </w:r>
          </w:p>
        </w:tc>
        <w:tc>
          <w:tcPr>
            <w:tcW w:w="1296" w:type="dxa"/>
            <w:tcBorders>
              <w:top w:val="single" w:sz="4" w:space="0" w:color="000000"/>
              <w:left w:val="single" w:sz="4" w:space="0" w:color="000000"/>
              <w:bottom w:val="single" w:sz="4" w:space="0" w:color="000000"/>
              <w:right w:val="single" w:sz="4" w:space="0" w:color="000000"/>
            </w:tcBorders>
            <w:vAlign w:val="center"/>
          </w:tcPr>
          <w:p w14:paraId="303D7FDB" w14:textId="33BB7537" w:rsidR="00C6033B" w:rsidRPr="00B449D4" w:rsidRDefault="00C6033B" w:rsidP="00EA4259">
            <w:pPr>
              <w:pStyle w:val="Tabletext"/>
              <w:jc w:val="center"/>
            </w:pPr>
            <w:r w:rsidRPr="00B449D4">
              <w:t>2.0</w:t>
            </w:r>
          </w:p>
        </w:tc>
        <w:tc>
          <w:tcPr>
            <w:tcW w:w="4501" w:type="dxa"/>
            <w:tcBorders>
              <w:top w:val="single" w:sz="4" w:space="0" w:color="000000"/>
              <w:left w:val="single" w:sz="4" w:space="0" w:color="000000"/>
              <w:bottom w:val="single" w:sz="4" w:space="0" w:color="000000"/>
              <w:right w:val="single" w:sz="4" w:space="0" w:color="000000"/>
            </w:tcBorders>
          </w:tcPr>
          <w:p w14:paraId="425ECEFF" w14:textId="0A6C1172" w:rsidR="00C6033B" w:rsidRPr="00B449D4" w:rsidRDefault="00C6033B" w:rsidP="00BB28FC">
            <w:pPr>
              <w:pStyle w:val="Tabletext"/>
              <w:ind w:left="2"/>
            </w:pPr>
            <w:r w:rsidRPr="00B449D4">
              <w:t>A site visit to identify types of fixed artificial navigation marks</w:t>
            </w:r>
          </w:p>
        </w:tc>
      </w:tr>
      <w:tr w:rsidR="00EA4259" w:rsidRPr="00B449D4" w14:paraId="1F585DB2" w14:textId="77777777" w:rsidTr="00C6033B">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474B6CA" w14:textId="77777777" w:rsidR="00EA4259" w:rsidRPr="00B449D4" w:rsidRDefault="00EA4259" w:rsidP="00EA4259">
            <w:pPr>
              <w:pStyle w:val="Tabletext"/>
            </w:pPr>
            <w:r w:rsidRPr="00B449D4">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0C9507BA" w14:textId="77777777" w:rsidR="00EA4259" w:rsidRPr="00B449D4" w:rsidRDefault="00EA4259" w:rsidP="00EA4259">
            <w:pPr>
              <w:pStyle w:val="Tabletext"/>
              <w:jc w:val="center"/>
            </w:pPr>
            <w:r w:rsidRPr="00B449D4">
              <w:t>1.0</w:t>
            </w:r>
          </w:p>
        </w:tc>
        <w:tc>
          <w:tcPr>
            <w:tcW w:w="4501" w:type="dxa"/>
            <w:tcBorders>
              <w:top w:val="single" w:sz="4" w:space="0" w:color="000000"/>
              <w:left w:val="single" w:sz="4" w:space="0" w:color="000000"/>
              <w:bottom w:val="single" w:sz="4" w:space="0" w:color="000000"/>
              <w:right w:val="single" w:sz="4" w:space="0" w:color="000000"/>
            </w:tcBorders>
          </w:tcPr>
          <w:p w14:paraId="4C5621B8" w14:textId="2FB8CE86" w:rsidR="00EA4259" w:rsidRPr="00B449D4" w:rsidRDefault="00EA4259" w:rsidP="00C6033B">
            <w:pPr>
              <w:pStyle w:val="Tabletext"/>
              <w:ind w:left="2"/>
              <w:rPr>
                <w:color w:val="auto"/>
              </w:rPr>
            </w:pPr>
            <w:r w:rsidRPr="00B449D4">
              <w:rPr>
                <w:color w:val="auto"/>
              </w:rPr>
              <w:t xml:space="preserve">Written </w:t>
            </w:r>
            <w:r w:rsidR="00C6033B" w:rsidRPr="00B449D4">
              <w:rPr>
                <w:color w:val="auto"/>
              </w:rPr>
              <w:t>test</w:t>
            </w:r>
          </w:p>
        </w:tc>
      </w:tr>
      <w:tr w:rsidR="00EA4259" w:rsidRPr="00B449D4" w14:paraId="1AE16488" w14:textId="77777777" w:rsidTr="00C6033B">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1C0F44F1" w14:textId="77777777" w:rsidR="00EA4259" w:rsidRPr="00B449D4" w:rsidRDefault="00EA4259" w:rsidP="00EA4259">
            <w:pPr>
              <w:pStyle w:val="Tabletext"/>
            </w:pPr>
            <w:r w:rsidRPr="00B449D4">
              <w:rPr>
                <w:b/>
                <w:bCs/>
              </w:rPr>
              <w:t>Total Hours</w:t>
            </w:r>
          </w:p>
        </w:tc>
        <w:tc>
          <w:tcPr>
            <w:tcW w:w="1296" w:type="dxa"/>
            <w:tcBorders>
              <w:top w:val="single" w:sz="4" w:space="0" w:color="000000"/>
              <w:left w:val="single" w:sz="4" w:space="0" w:color="000000"/>
              <w:bottom w:val="single" w:sz="6" w:space="0" w:color="000000"/>
              <w:right w:val="single" w:sz="4" w:space="0" w:color="000000"/>
            </w:tcBorders>
            <w:vAlign w:val="center"/>
          </w:tcPr>
          <w:p w14:paraId="10D48BC6" w14:textId="59F2DDCA" w:rsidR="00EA4259" w:rsidRPr="00B449D4" w:rsidRDefault="00C6033B" w:rsidP="00361B77">
            <w:pPr>
              <w:pStyle w:val="Tabletext"/>
              <w:jc w:val="center"/>
              <w:rPr>
                <w:b/>
              </w:rPr>
            </w:pPr>
            <w:r w:rsidRPr="00B449D4">
              <w:rPr>
                <w:b/>
              </w:rPr>
              <w:t>6.</w:t>
            </w:r>
            <w:del w:id="31" w:author="Adam Hay" w:date="2017-03-29T22:12:00Z">
              <w:r w:rsidR="00EA4259" w:rsidRPr="00B449D4" w:rsidDel="00361B77">
                <w:rPr>
                  <w:b/>
                </w:rPr>
                <w:delText>0</w:delText>
              </w:r>
            </w:del>
            <w:ins w:id="32" w:author="Adam Hay" w:date="2017-03-29T22:12:00Z">
              <w:r w:rsidR="00361B77">
                <w:rPr>
                  <w:b/>
                </w:rPr>
                <w:t>5</w:t>
              </w:r>
            </w:ins>
          </w:p>
        </w:tc>
        <w:tc>
          <w:tcPr>
            <w:tcW w:w="4501" w:type="dxa"/>
            <w:tcBorders>
              <w:top w:val="single" w:sz="4" w:space="0" w:color="000000"/>
              <w:left w:val="single" w:sz="4" w:space="0" w:color="000000"/>
              <w:bottom w:val="single" w:sz="6" w:space="0" w:color="000000"/>
              <w:right w:val="single" w:sz="4" w:space="0" w:color="000000"/>
            </w:tcBorders>
          </w:tcPr>
          <w:p w14:paraId="4502E393" w14:textId="7102F1DC" w:rsidR="00EA4259" w:rsidRPr="00B449D4" w:rsidRDefault="00C6033B" w:rsidP="00BB28FC">
            <w:pPr>
              <w:pStyle w:val="Tabletext"/>
              <w:ind w:left="2"/>
              <w:rPr>
                <w:color w:val="auto"/>
              </w:rPr>
            </w:pPr>
            <w:r w:rsidRPr="00B449D4">
              <w:rPr>
                <w:color w:val="auto"/>
              </w:rPr>
              <w:t>One</w:t>
            </w:r>
            <w:r w:rsidR="00EA4259" w:rsidRPr="00B449D4">
              <w:rPr>
                <w:color w:val="auto"/>
              </w:rPr>
              <w:t xml:space="preserve"> day course</w:t>
            </w:r>
          </w:p>
        </w:tc>
      </w:tr>
    </w:tbl>
    <w:p w14:paraId="53DA7EFC" w14:textId="77777777" w:rsidR="0010151D" w:rsidRPr="00B449D4" w:rsidRDefault="0010151D" w:rsidP="00EA4259">
      <w:pPr>
        <w:jc w:val="center"/>
      </w:pPr>
    </w:p>
    <w:p w14:paraId="004671A0" w14:textId="77777777" w:rsidR="0010151D" w:rsidRPr="00B449D4" w:rsidRDefault="00EA4259" w:rsidP="00EA4259">
      <w:pPr>
        <w:pStyle w:val="Heading1"/>
      </w:pPr>
      <w:bookmarkStart w:id="33" w:name="_Toc471205729"/>
      <w:r w:rsidRPr="00B449D4">
        <w:t>SPECIFIC COURSE RELATED TEACHING AIDS</w:t>
      </w:r>
      <w:bookmarkEnd w:id="33"/>
    </w:p>
    <w:p w14:paraId="2981C611" w14:textId="77777777" w:rsidR="00EA4259" w:rsidRPr="00B449D4" w:rsidRDefault="00EA4259" w:rsidP="00EA4259">
      <w:pPr>
        <w:pStyle w:val="Heading1separatationline"/>
      </w:pPr>
    </w:p>
    <w:p w14:paraId="03379AE4" w14:textId="589B08BC" w:rsidR="00C6033B" w:rsidRPr="00B449D4" w:rsidRDefault="00C6033B" w:rsidP="00C6033B">
      <w:pPr>
        <w:pStyle w:val="List1"/>
      </w:pPr>
      <w:r w:rsidRPr="00B449D4">
        <w:t>This course will be classroom based.  Classrooms should be equipped with blackboards, whiteboards, and overhead projectors to enable presentation of the subject matter.</w:t>
      </w:r>
    </w:p>
    <w:p w14:paraId="729843D4" w14:textId="073DD840" w:rsidR="0010151D" w:rsidRPr="00B449D4" w:rsidRDefault="00C6033B" w:rsidP="00C6033B">
      <w:pPr>
        <w:pStyle w:val="List1"/>
      </w:pPr>
      <w:r w:rsidRPr="00B449D4">
        <w:t>Photographs or models of shore marks should be considered as valuable teaching aids.</w:t>
      </w:r>
    </w:p>
    <w:p w14:paraId="566F1972" w14:textId="77777777" w:rsidR="0010151D" w:rsidRPr="00B449D4" w:rsidRDefault="0010151D" w:rsidP="0010151D">
      <w:pPr>
        <w:pStyle w:val="Heading1"/>
      </w:pPr>
      <w:bookmarkStart w:id="34" w:name="_Toc449012678"/>
      <w:bookmarkStart w:id="35" w:name="_Toc471205730"/>
      <w:r w:rsidRPr="00B449D4">
        <w:t>ACRONYMS</w:t>
      </w:r>
      <w:bookmarkEnd w:id="34"/>
      <w:bookmarkEnd w:id="35"/>
    </w:p>
    <w:p w14:paraId="7F3006F2" w14:textId="77777777" w:rsidR="0010151D" w:rsidRPr="00B449D4" w:rsidRDefault="0010151D" w:rsidP="0010151D">
      <w:pPr>
        <w:pStyle w:val="Heading1separatationline"/>
      </w:pPr>
    </w:p>
    <w:p w14:paraId="70877EA0" w14:textId="77777777" w:rsidR="0010151D" w:rsidRPr="00B449D4" w:rsidRDefault="0010151D" w:rsidP="0010151D">
      <w:pPr>
        <w:pStyle w:val="BodyText"/>
      </w:pPr>
      <w:r w:rsidRPr="00B449D4">
        <w:t>To assist in the use of this model course, the following acronyms have been used:</w:t>
      </w:r>
    </w:p>
    <w:p w14:paraId="1911C520" w14:textId="77777777" w:rsidR="0010151D" w:rsidRPr="00B449D4" w:rsidRDefault="0010151D" w:rsidP="0010151D">
      <w:pPr>
        <w:pStyle w:val="Acronym"/>
      </w:pPr>
      <w:r w:rsidRPr="00B449D4">
        <w:t>AtoN</w:t>
      </w:r>
      <w:r w:rsidRPr="00B449D4">
        <w:tab/>
        <w:t>Aid(s) to Navigation</w:t>
      </w:r>
    </w:p>
    <w:p w14:paraId="59C41FFC" w14:textId="77777777" w:rsidR="0010151D" w:rsidRPr="00B449D4" w:rsidRDefault="0010151D" w:rsidP="0010151D">
      <w:pPr>
        <w:pStyle w:val="Acronym"/>
      </w:pPr>
      <w:r w:rsidRPr="00B449D4">
        <w:lastRenderedPageBreak/>
        <w:t>IALA</w:t>
      </w:r>
      <w:r w:rsidRPr="00B449D4">
        <w:tab/>
        <w:t>International Association of Marine Aids to Navigation and Lighthouse Authorities</w:t>
      </w:r>
    </w:p>
    <w:p w14:paraId="540BEBB3" w14:textId="77777777" w:rsidR="0010151D" w:rsidRPr="00B449D4" w:rsidRDefault="0010151D" w:rsidP="0010151D">
      <w:pPr>
        <w:pStyle w:val="Acronym"/>
      </w:pPr>
      <w:r w:rsidRPr="00B449D4">
        <w:t>L</w:t>
      </w:r>
      <w:r w:rsidRPr="00B449D4">
        <w:tab/>
        <w:t>Level</w:t>
      </w:r>
    </w:p>
    <w:p w14:paraId="685E141B" w14:textId="77777777" w:rsidR="0010151D" w:rsidRPr="00B449D4" w:rsidRDefault="0010151D" w:rsidP="0010151D">
      <w:pPr>
        <w:pStyle w:val="Acronym"/>
      </w:pPr>
      <w:r w:rsidRPr="00B449D4">
        <w:t>SOLAS</w:t>
      </w:r>
      <w:r w:rsidRPr="00B449D4">
        <w:tab/>
      </w:r>
      <w:r w:rsidRPr="00B449D4">
        <w:rPr>
          <w:rFonts w:cs="Arial"/>
          <w:bCs/>
          <w:color w:val="000000" w:themeColor="text1"/>
        </w:rPr>
        <w:t>International Convention for the Safety of Life at Sea, 1974 (as amended)</w:t>
      </w:r>
    </w:p>
    <w:p w14:paraId="7C364717" w14:textId="77777777" w:rsidR="0010151D" w:rsidRPr="00B449D4" w:rsidRDefault="0010151D" w:rsidP="0010151D">
      <w:pPr>
        <w:pStyle w:val="Acronym"/>
      </w:pPr>
      <w:r w:rsidRPr="00B449D4">
        <w:t>WWA</w:t>
      </w:r>
      <w:r w:rsidRPr="00B449D4">
        <w:tab/>
        <w:t>World Wide Academy</w:t>
      </w:r>
    </w:p>
    <w:p w14:paraId="49524427" w14:textId="77777777" w:rsidR="0010151D" w:rsidRPr="00B449D4" w:rsidRDefault="0010151D" w:rsidP="0010151D">
      <w:pPr>
        <w:pStyle w:val="Heading1"/>
      </w:pPr>
      <w:bookmarkStart w:id="36" w:name="_Toc449012679"/>
      <w:bookmarkStart w:id="37" w:name="_Toc471205731"/>
      <w:r w:rsidRPr="00B449D4">
        <w:rPr>
          <w:caps w:val="0"/>
        </w:rPr>
        <w:t>DEFINITIONS</w:t>
      </w:r>
      <w:bookmarkEnd w:id="36"/>
      <w:bookmarkEnd w:id="37"/>
    </w:p>
    <w:p w14:paraId="740D5D50" w14:textId="77777777" w:rsidR="0010151D" w:rsidRPr="00B449D4" w:rsidRDefault="0010151D" w:rsidP="0010151D">
      <w:pPr>
        <w:pStyle w:val="Heading1separatationline"/>
      </w:pPr>
    </w:p>
    <w:p w14:paraId="3FC1BB67" w14:textId="77777777" w:rsidR="0010151D" w:rsidRPr="00B449D4" w:rsidRDefault="0010151D" w:rsidP="0010151D">
      <w:pPr>
        <w:pStyle w:val="BodyText"/>
      </w:pPr>
      <w:r w:rsidRPr="00B449D4">
        <w:t xml:space="preserve">The definition of terms used in this Guideline can be found in the International Dictionary of Marine Aids to Navigation (IALA Dictionary) at </w:t>
      </w:r>
      <w:hyperlink r:id="rId14" w:history="1">
        <w:r w:rsidRPr="00B449D4">
          <w:rPr>
            <w:rStyle w:val="Hyperlink"/>
          </w:rPr>
          <w:t>http://www.iala-aism.org/wiki/dictionary</w:t>
        </w:r>
      </w:hyperlink>
    </w:p>
    <w:p w14:paraId="063F2348" w14:textId="77777777" w:rsidR="0010151D" w:rsidRPr="00B449D4" w:rsidRDefault="0010151D" w:rsidP="0010151D">
      <w:pPr>
        <w:pStyle w:val="Heading1"/>
      </w:pPr>
      <w:bookmarkStart w:id="38" w:name="_Toc449012680"/>
      <w:bookmarkStart w:id="39" w:name="_Toc471205732"/>
      <w:r w:rsidRPr="00B449D4">
        <w:t>REFERENCES</w:t>
      </w:r>
      <w:bookmarkEnd w:id="38"/>
      <w:bookmarkEnd w:id="39"/>
    </w:p>
    <w:p w14:paraId="3F3931DC" w14:textId="77777777" w:rsidR="0010151D" w:rsidRPr="00B449D4" w:rsidRDefault="0010151D" w:rsidP="0010151D">
      <w:pPr>
        <w:pStyle w:val="Heading1separatationline"/>
      </w:pPr>
    </w:p>
    <w:p w14:paraId="103AA150" w14:textId="77777777" w:rsidR="0010151D" w:rsidRPr="00B449D4" w:rsidRDefault="0010151D" w:rsidP="0010151D">
      <w:pPr>
        <w:pStyle w:val="BodyText"/>
      </w:pPr>
      <w:r w:rsidRPr="00B449D4">
        <w:t>In addition to any specific references required by the Competent Authority, the following material is relevant to this course:</w:t>
      </w:r>
    </w:p>
    <w:p w14:paraId="344B2C1E" w14:textId="77777777" w:rsidR="0010151D" w:rsidRPr="00B449D4" w:rsidRDefault="0010151D" w:rsidP="00665C35">
      <w:pPr>
        <w:pStyle w:val="List1"/>
        <w:numPr>
          <w:ilvl w:val="0"/>
          <w:numId w:val="21"/>
        </w:numPr>
      </w:pPr>
      <w:r w:rsidRPr="00B449D4">
        <w:t>IALA NAVGUIDE.</w:t>
      </w:r>
    </w:p>
    <w:p w14:paraId="73D7E339" w14:textId="6CE25D16" w:rsidR="00C6033B" w:rsidRPr="00B449D4" w:rsidRDefault="00C6033B" w:rsidP="00C6033B">
      <w:pPr>
        <w:pStyle w:val="List1"/>
        <w:numPr>
          <w:ilvl w:val="0"/>
          <w:numId w:val="21"/>
        </w:numPr>
      </w:pPr>
      <w:r w:rsidRPr="00B449D4">
        <w:t>IALA Recommendation O-118 for the Recording of Aids to Navigation Positions</w:t>
      </w:r>
      <w:r w:rsidR="00CD11C7" w:rsidRPr="00B449D4">
        <w:t>.</w:t>
      </w:r>
    </w:p>
    <w:p w14:paraId="3C34F0D4" w14:textId="431A1532" w:rsidR="00C6033B" w:rsidRPr="00B449D4" w:rsidRDefault="00C6033B" w:rsidP="00C6033B">
      <w:pPr>
        <w:pStyle w:val="List1"/>
        <w:numPr>
          <w:ilvl w:val="0"/>
          <w:numId w:val="21"/>
        </w:numPr>
      </w:pPr>
      <w:r w:rsidRPr="00B449D4">
        <w:t>IALA Recommendation E-111 on Port Traffic Signals</w:t>
      </w:r>
      <w:r w:rsidR="00CD11C7" w:rsidRPr="00B449D4">
        <w:t>.</w:t>
      </w:r>
    </w:p>
    <w:p w14:paraId="7B9A91CA" w14:textId="5AABF0E9" w:rsidR="00C6033B" w:rsidRPr="00B449D4" w:rsidRDefault="00C6033B" w:rsidP="00C6033B">
      <w:pPr>
        <w:pStyle w:val="List1"/>
        <w:numPr>
          <w:ilvl w:val="0"/>
          <w:numId w:val="21"/>
        </w:numPr>
      </w:pPr>
      <w:r w:rsidRPr="00B449D4">
        <w:t>IALA Recommendation O-113 for the Marking of Fixed Bridges over Navigable Waters</w:t>
      </w:r>
      <w:r w:rsidR="00CD11C7" w:rsidRPr="00B449D4">
        <w:t>.</w:t>
      </w:r>
    </w:p>
    <w:p w14:paraId="42E83B43" w14:textId="77777777" w:rsidR="00FD3637" w:rsidRPr="00B449D4" w:rsidRDefault="00FD3637">
      <w:pPr>
        <w:spacing w:after="200" w:line="276" w:lineRule="auto"/>
        <w:rPr>
          <w:sz w:val="22"/>
        </w:rPr>
      </w:pPr>
      <w:r w:rsidRPr="00B449D4">
        <w:br w:type="page"/>
      </w:r>
    </w:p>
    <w:p w14:paraId="6236544D" w14:textId="77777777" w:rsidR="0010151D" w:rsidRPr="00B449D4" w:rsidRDefault="00FD3637" w:rsidP="00FD3637">
      <w:pPr>
        <w:pStyle w:val="Part"/>
      </w:pPr>
      <w:r w:rsidRPr="00B449D4">
        <w:lastRenderedPageBreak/>
        <w:t xml:space="preserve"> </w:t>
      </w:r>
      <w:bookmarkStart w:id="40" w:name="_Toc471205733"/>
      <w:r w:rsidRPr="00B449D4">
        <w:t>– TEACHING MODULES</w:t>
      </w:r>
      <w:bookmarkEnd w:id="40"/>
    </w:p>
    <w:p w14:paraId="594CFB71" w14:textId="2D925C53" w:rsidR="00FD3637" w:rsidRPr="00B449D4" w:rsidRDefault="00FD3637" w:rsidP="00665C35">
      <w:pPr>
        <w:pStyle w:val="Heading1"/>
        <w:numPr>
          <w:ilvl w:val="0"/>
          <w:numId w:val="23"/>
        </w:numPr>
      </w:pPr>
      <w:bookmarkStart w:id="41" w:name="_Toc471205734"/>
      <w:r w:rsidRPr="00B449D4">
        <w:t xml:space="preserve">MODULE 1 – </w:t>
      </w:r>
      <w:r w:rsidR="00B449D4" w:rsidRPr="00B449D4">
        <w:t>An introduction to shore marks</w:t>
      </w:r>
      <w:bookmarkEnd w:id="41"/>
    </w:p>
    <w:p w14:paraId="79570659" w14:textId="77777777" w:rsidR="00FD3637" w:rsidRPr="00B449D4" w:rsidRDefault="00FD3637" w:rsidP="00FD3637">
      <w:pPr>
        <w:pStyle w:val="Heading1separatationline"/>
      </w:pPr>
    </w:p>
    <w:p w14:paraId="1A9B7E8B" w14:textId="77777777" w:rsidR="00FD3637" w:rsidRPr="00B449D4" w:rsidRDefault="00FD3637" w:rsidP="00FD3637">
      <w:pPr>
        <w:pStyle w:val="Heading2"/>
      </w:pPr>
      <w:bookmarkStart w:id="42" w:name="_Toc471205735"/>
      <w:r w:rsidRPr="00B449D4">
        <w:t>Scope</w:t>
      </w:r>
      <w:bookmarkEnd w:id="42"/>
    </w:p>
    <w:p w14:paraId="5A5257DC" w14:textId="77777777" w:rsidR="00FD3637" w:rsidRPr="00B449D4" w:rsidRDefault="00FD3637" w:rsidP="00FD3637">
      <w:pPr>
        <w:pStyle w:val="Heading2separationline"/>
      </w:pPr>
    </w:p>
    <w:p w14:paraId="24018A0F" w14:textId="57532147" w:rsidR="00FD3637" w:rsidRPr="00B449D4" w:rsidRDefault="00B449D4" w:rsidP="00FD3637">
      <w:pPr>
        <w:pStyle w:val="BodyText"/>
      </w:pPr>
      <w:r w:rsidRPr="00B449D4">
        <w:rPr>
          <w:rFonts w:cs="Arial"/>
        </w:rPr>
        <w:t>This module describes types of fixed artificial navigation marks.</w:t>
      </w:r>
    </w:p>
    <w:p w14:paraId="6A1A33F1" w14:textId="77777777" w:rsidR="00FD3637" w:rsidRPr="00B449D4" w:rsidRDefault="00FD3637" w:rsidP="00FD3637">
      <w:pPr>
        <w:pStyle w:val="Heading2"/>
      </w:pPr>
      <w:bookmarkStart w:id="43" w:name="_Toc471205736"/>
      <w:r w:rsidRPr="00B449D4">
        <w:t>Learning Objective</w:t>
      </w:r>
      <w:bookmarkEnd w:id="43"/>
    </w:p>
    <w:p w14:paraId="0A47A43B" w14:textId="77777777" w:rsidR="00FD3637" w:rsidRPr="00B449D4" w:rsidRDefault="00FD3637" w:rsidP="00FD3637">
      <w:pPr>
        <w:pStyle w:val="Heading2separationline"/>
      </w:pPr>
    </w:p>
    <w:p w14:paraId="797432B0" w14:textId="3D52DB03" w:rsidR="002A689F" w:rsidRPr="00B449D4" w:rsidRDefault="00FD3637" w:rsidP="00FD3637">
      <w:pPr>
        <w:pStyle w:val="BodyText"/>
        <w:rPr>
          <w:b/>
        </w:rPr>
      </w:pPr>
      <w:r w:rsidRPr="00B449D4">
        <w:t xml:space="preserve">To gain a </w:t>
      </w:r>
      <w:r w:rsidR="00B449D4" w:rsidRPr="00B449D4">
        <w:rPr>
          <w:b/>
        </w:rPr>
        <w:t>basic</w:t>
      </w:r>
      <w:r w:rsidR="00B449D4" w:rsidRPr="00B449D4">
        <w:t xml:space="preserve"> understanding of the types of fixed artificial navigation marks and the lights fitted to them.</w:t>
      </w:r>
    </w:p>
    <w:p w14:paraId="79C9802C" w14:textId="77777777" w:rsidR="00FD3637" w:rsidRPr="00B449D4" w:rsidRDefault="00FD3637" w:rsidP="00FD3637">
      <w:pPr>
        <w:pStyle w:val="Heading2"/>
      </w:pPr>
      <w:bookmarkStart w:id="44" w:name="_Toc471205737"/>
      <w:r w:rsidRPr="00B449D4">
        <w:t>S</w:t>
      </w:r>
      <w:r w:rsidR="003A30F5" w:rsidRPr="00B449D4">
        <w:t>yllabus</w:t>
      </w:r>
      <w:bookmarkEnd w:id="44"/>
    </w:p>
    <w:p w14:paraId="42470A1A" w14:textId="77777777" w:rsidR="00FD3637" w:rsidRPr="00B449D4" w:rsidRDefault="00FD3637" w:rsidP="00FD3637">
      <w:pPr>
        <w:pStyle w:val="Heading2separationline"/>
      </w:pPr>
    </w:p>
    <w:p w14:paraId="3A5B5380" w14:textId="66E74C0C" w:rsidR="00FD3637" w:rsidRPr="00B449D4" w:rsidRDefault="00FD3637" w:rsidP="00FD3637">
      <w:pPr>
        <w:pStyle w:val="Heading3"/>
      </w:pPr>
      <w:bookmarkStart w:id="45" w:name="_Toc471205738"/>
      <w:r w:rsidRPr="00B449D4">
        <w:t xml:space="preserve">Lesson 1 – </w:t>
      </w:r>
      <w:r w:rsidR="00B449D4" w:rsidRPr="00B449D4">
        <w:t>Introduction to Fixed AtoN</w:t>
      </w:r>
      <w:bookmarkEnd w:id="45"/>
    </w:p>
    <w:p w14:paraId="0F7728C9" w14:textId="4CF4A1CE" w:rsidR="00B449D4" w:rsidRPr="00B449D4" w:rsidRDefault="00B449D4" w:rsidP="00F010EA">
      <w:pPr>
        <w:pStyle w:val="List1"/>
        <w:numPr>
          <w:ilvl w:val="0"/>
          <w:numId w:val="26"/>
        </w:numPr>
      </w:pPr>
      <w:r w:rsidRPr="00B449D4">
        <w:t>Definition of a “beacon”</w:t>
      </w:r>
      <w:r w:rsidR="008E2FC3">
        <w:t>.</w:t>
      </w:r>
    </w:p>
    <w:p w14:paraId="696451E0" w14:textId="19CCB8B8" w:rsidR="00B449D4" w:rsidRPr="00B449D4" w:rsidRDefault="00B449D4" w:rsidP="00F010EA">
      <w:pPr>
        <w:pStyle w:val="List1"/>
        <w:numPr>
          <w:ilvl w:val="0"/>
          <w:numId w:val="26"/>
        </w:numPr>
      </w:pPr>
      <w:r w:rsidRPr="00B449D4">
        <w:t xml:space="preserve">Major beacons </w:t>
      </w:r>
      <w:r w:rsidR="008E2FC3">
        <w:t>–</w:t>
      </w:r>
      <w:r w:rsidRPr="00B449D4">
        <w:t xml:space="preserve"> lighthouses</w:t>
      </w:r>
      <w:r w:rsidR="008E2FC3">
        <w:t>.</w:t>
      </w:r>
    </w:p>
    <w:p w14:paraId="48A5FAAE" w14:textId="5DD71ADF" w:rsidR="00B449D4" w:rsidRPr="00B449D4" w:rsidRDefault="00B449D4" w:rsidP="00F010EA">
      <w:pPr>
        <w:pStyle w:val="List1"/>
        <w:numPr>
          <w:ilvl w:val="0"/>
          <w:numId w:val="26"/>
        </w:numPr>
      </w:pPr>
      <w:r w:rsidRPr="00B449D4">
        <w:t>Minor beacons</w:t>
      </w:r>
      <w:r w:rsidR="008E2FC3">
        <w:t>.</w:t>
      </w:r>
    </w:p>
    <w:p w14:paraId="228ECC2A" w14:textId="202EC76A" w:rsidR="00B449D4" w:rsidRPr="00B449D4" w:rsidRDefault="00B449D4" w:rsidP="00F010EA">
      <w:pPr>
        <w:pStyle w:val="List1"/>
        <w:numPr>
          <w:ilvl w:val="0"/>
          <w:numId w:val="26"/>
        </w:numPr>
      </w:pPr>
      <w:r w:rsidRPr="00B449D4">
        <w:t>Lit and unlit beacons</w:t>
      </w:r>
      <w:r w:rsidR="008E2FC3">
        <w:t>.</w:t>
      </w:r>
    </w:p>
    <w:p w14:paraId="5E41B84F" w14:textId="3DA4DE49" w:rsidR="00CE5BF8" w:rsidRPr="00B449D4" w:rsidRDefault="00B449D4" w:rsidP="00F010EA">
      <w:pPr>
        <w:pStyle w:val="List1"/>
        <w:numPr>
          <w:ilvl w:val="0"/>
          <w:numId w:val="26"/>
        </w:numPr>
      </w:pPr>
      <w:r w:rsidRPr="00B449D4">
        <w:t>Daymarks and topmarks</w:t>
      </w:r>
      <w:r w:rsidR="008E2FC3">
        <w:t>.</w:t>
      </w:r>
    </w:p>
    <w:p w14:paraId="1A4884B8" w14:textId="21EBC5BB" w:rsidR="00FD3637" w:rsidRPr="00B449D4" w:rsidRDefault="00FD3637" w:rsidP="00FD3637">
      <w:pPr>
        <w:pStyle w:val="Heading3"/>
      </w:pPr>
      <w:bookmarkStart w:id="46" w:name="_Toc471205739"/>
      <w:r w:rsidRPr="00B449D4">
        <w:t xml:space="preserve">Lesson 2 – </w:t>
      </w:r>
      <w:r w:rsidR="00B449D4" w:rsidRPr="00B449D4">
        <w:t>Specialist Fixed AtoN</w:t>
      </w:r>
      <w:bookmarkEnd w:id="46"/>
    </w:p>
    <w:p w14:paraId="43F47B26" w14:textId="78F079DF" w:rsidR="00B449D4" w:rsidRPr="00B449D4" w:rsidRDefault="00B449D4" w:rsidP="00F010EA">
      <w:pPr>
        <w:pStyle w:val="List1"/>
        <w:numPr>
          <w:ilvl w:val="0"/>
          <w:numId w:val="27"/>
        </w:numPr>
      </w:pPr>
      <w:r w:rsidRPr="00B449D4">
        <w:t>Sector, Range and Leading marks (transits)</w:t>
      </w:r>
      <w:r w:rsidR="008E2FC3">
        <w:t>.</w:t>
      </w:r>
    </w:p>
    <w:p w14:paraId="152529CA" w14:textId="3C805AAB" w:rsidR="00B449D4" w:rsidRPr="00B449D4" w:rsidRDefault="00B449D4" w:rsidP="00F010EA">
      <w:pPr>
        <w:pStyle w:val="List1"/>
        <w:numPr>
          <w:ilvl w:val="0"/>
          <w:numId w:val="27"/>
        </w:numPr>
      </w:pPr>
      <w:r w:rsidRPr="00B449D4">
        <w:t>Port Traffic Signals</w:t>
      </w:r>
      <w:r w:rsidR="008E2FC3">
        <w:t>.</w:t>
      </w:r>
    </w:p>
    <w:p w14:paraId="6B184E66" w14:textId="2323394D" w:rsidR="00FD3637" w:rsidRPr="00B449D4" w:rsidRDefault="00B449D4" w:rsidP="00F010EA">
      <w:pPr>
        <w:pStyle w:val="List1"/>
        <w:numPr>
          <w:ilvl w:val="0"/>
          <w:numId w:val="27"/>
        </w:numPr>
      </w:pPr>
      <w:r w:rsidRPr="00B449D4">
        <w:t>Marks on bridges over navigable waterways</w:t>
      </w:r>
      <w:r w:rsidR="008E2FC3">
        <w:t>.</w:t>
      </w:r>
    </w:p>
    <w:p w14:paraId="38B62549" w14:textId="3E81AB34" w:rsidR="00FD3637" w:rsidRPr="00B449D4" w:rsidRDefault="00FD3637" w:rsidP="00FD3637">
      <w:pPr>
        <w:pStyle w:val="Heading1"/>
      </w:pPr>
      <w:bookmarkStart w:id="47" w:name="_Toc471205740"/>
      <w:r w:rsidRPr="00B449D4">
        <w:t xml:space="preserve">MODULE 2 – </w:t>
      </w:r>
      <w:r w:rsidR="00B449D4" w:rsidRPr="00B449D4">
        <w:t>Purpose of lighthouses and beacons</w:t>
      </w:r>
      <w:bookmarkEnd w:id="47"/>
    </w:p>
    <w:p w14:paraId="3EC13451" w14:textId="77777777" w:rsidR="00FD3637" w:rsidRPr="00B449D4" w:rsidRDefault="00FD3637" w:rsidP="00FD3637">
      <w:pPr>
        <w:pStyle w:val="Heading1separatationline"/>
      </w:pPr>
    </w:p>
    <w:p w14:paraId="1500D641" w14:textId="77777777" w:rsidR="00FD3637" w:rsidRPr="00B449D4" w:rsidRDefault="00FD3637" w:rsidP="00FD3637">
      <w:pPr>
        <w:pStyle w:val="Heading2"/>
      </w:pPr>
      <w:bookmarkStart w:id="48" w:name="_Toc471205741"/>
      <w:r w:rsidRPr="00B449D4">
        <w:t>Scope</w:t>
      </w:r>
      <w:bookmarkEnd w:id="48"/>
    </w:p>
    <w:p w14:paraId="5C283262" w14:textId="77777777" w:rsidR="00FD3637" w:rsidRPr="00B449D4" w:rsidRDefault="00FD3637" w:rsidP="00FD3637">
      <w:pPr>
        <w:pStyle w:val="Heading2separationline"/>
      </w:pPr>
    </w:p>
    <w:p w14:paraId="0D21D157" w14:textId="3B112370" w:rsidR="00FD3637" w:rsidRPr="00B449D4" w:rsidRDefault="008E2FC3" w:rsidP="008E2FC3">
      <w:pPr>
        <w:pStyle w:val="BodyText"/>
      </w:pPr>
      <w:r w:rsidRPr="008E2FC3">
        <w:t>This module describes the functions of fixed artificial navigation marks.</w:t>
      </w:r>
    </w:p>
    <w:p w14:paraId="6568B41F" w14:textId="77777777" w:rsidR="00FD3637" w:rsidRPr="00B449D4" w:rsidRDefault="00FD3637" w:rsidP="00FD3637">
      <w:pPr>
        <w:pStyle w:val="Heading2"/>
      </w:pPr>
      <w:bookmarkStart w:id="49" w:name="_Toc471205742"/>
      <w:r w:rsidRPr="00B449D4">
        <w:t>Learning Objective</w:t>
      </w:r>
      <w:bookmarkEnd w:id="49"/>
    </w:p>
    <w:p w14:paraId="7CD2E7F8" w14:textId="77777777" w:rsidR="00FD3637" w:rsidRPr="00B449D4" w:rsidRDefault="00FD3637" w:rsidP="00FD3637">
      <w:pPr>
        <w:pStyle w:val="Heading2separationline"/>
      </w:pPr>
    </w:p>
    <w:p w14:paraId="421A05B6" w14:textId="1C346BB2" w:rsidR="00FD3637" w:rsidRPr="00B449D4" w:rsidRDefault="008E2FC3" w:rsidP="00FD3637">
      <w:pPr>
        <w:pStyle w:val="BodyText"/>
      </w:pPr>
      <w:r w:rsidRPr="008E2FC3">
        <w:t xml:space="preserve">To gain a </w:t>
      </w:r>
      <w:r w:rsidRPr="008E2FC3">
        <w:rPr>
          <w:b/>
        </w:rPr>
        <w:t>basic</w:t>
      </w:r>
      <w:r w:rsidRPr="008E2FC3">
        <w:t xml:space="preserve"> understanding the functions of all types of fixed AtoN</w:t>
      </w:r>
      <w:r>
        <w:t>.</w:t>
      </w:r>
    </w:p>
    <w:p w14:paraId="7B59F141" w14:textId="77777777" w:rsidR="00FD3637" w:rsidRPr="00B449D4" w:rsidRDefault="00FD3637" w:rsidP="00FD3637">
      <w:pPr>
        <w:pStyle w:val="Heading2"/>
      </w:pPr>
      <w:bookmarkStart w:id="50" w:name="_Toc471205743"/>
      <w:r w:rsidRPr="00B449D4">
        <w:t>S</w:t>
      </w:r>
      <w:r w:rsidR="003A30F5" w:rsidRPr="00B449D4">
        <w:t>yllabus</w:t>
      </w:r>
      <w:bookmarkEnd w:id="50"/>
    </w:p>
    <w:p w14:paraId="44893829" w14:textId="77777777" w:rsidR="00FD3637" w:rsidRPr="00B449D4" w:rsidRDefault="00FD3637" w:rsidP="00FD3637">
      <w:pPr>
        <w:pStyle w:val="Heading2separationline"/>
      </w:pPr>
    </w:p>
    <w:p w14:paraId="5F3C45F3" w14:textId="7EBBDD8A" w:rsidR="00FD3637" w:rsidRPr="00B449D4" w:rsidRDefault="00FD3637" w:rsidP="00FD3637">
      <w:pPr>
        <w:pStyle w:val="Heading3"/>
      </w:pPr>
      <w:bookmarkStart w:id="51" w:name="_Toc471205744"/>
      <w:r w:rsidRPr="00B449D4">
        <w:t xml:space="preserve">Lesson 1 – </w:t>
      </w:r>
      <w:r w:rsidR="002B0601" w:rsidRPr="002B0601">
        <w:t>The Function of Major Beacons</w:t>
      </w:r>
      <w:bookmarkEnd w:id="51"/>
    </w:p>
    <w:p w14:paraId="58F6ADF7" w14:textId="6259CD3D" w:rsidR="008E2FC3" w:rsidRPr="008E2FC3" w:rsidRDefault="008E2FC3" w:rsidP="00F010EA">
      <w:pPr>
        <w:pStyle w:val="List1"/>
        <w:numPr>
          <w:ilvl w:val="0"/>
          <w:numId w:val="28"/>
        </w:numPr>
      </w:pPr>
      <w:r w:rsidRPr="008E2FC3">
        <w:t>The function of lighthouses</w:t>
      </w:r>
      <w:r>
        <w:t>.</w:t>
      </w:r>
    </w:p>
    <w:p w14:paraId="0A7CC7A8" w14:textId="2A239665" w:rsidR="008E2FC3" w:rsidRPr="008E2FC3" w:rsidRDefault="008E2FC3" w:rsidP="00F010EA">
      <w:pPr>
        <w:pStyle w:val="List1"/>
        <w:numPr>
          <w:ilvl w:val="0"/>
          <w:numId w:val="28"/>
        </w:numPr>
      </w:pPr>
      <w:r w:rsidRPr="008E2FC3">
        <w:t>Typical ranges of lights in major beacons</w:t>
      </w:r>
      <w:r>
        <w:t>.</w:t>
      </w:r>
    </w:p>
    <w:p w14:paraId="70043339" w14:textId="324D767C" w:rsidR="008E2FC3" w:rsidRPr="008E2FC3" w:rsidRDefault="008E2FC3" w:rsidP="00F010EA">
      <w:pPr>
        <w:pStyle w:val="List1"/>
        <w:numPr>
          <w:ilvl w:val="0"/>
          <w:numId w:val="28"/>
        </w:numPr>
      </w:pPr>
      <w:r w:rsidRPr="008E2FC3">
        <w:t>Where and why major beacons are established</w:t>
      </w:r>
      <w:r>
        <w:t>.</w:t>
      </w:r>
    </w:p>
    <w:p w14:paraId="6C2DFE93" w14:textId="60C74C0F" w:rsidR="008E2FC3" w:rsidRPr="008E2FC3" w:rsidRDefault="008E2FC3" w:rsidP="00F010EA">
      <w:pPr>
        <w:pStyle w:val="List1"/>
        <w:numPr>
          <w:ilvl w:val="0"/>
          <w:numId w:val="28"/>
        </w:numPr>
      </w:pPr>
      <w:r w:rsidRPr="008E2FC3">
        <w:t>Use by mariners to obtain a bearing or line of position</w:t>
      </w:r>
      <w:r>
        <w:t>.</w:t>
      </w:r>
    </w:p>
    <w:p w14:paraId="3B8C4AC2" w14:textId="58BDD38F" w:rsidR="008E2FC3" w:rsidRPr="008E2FC3" w:rsidRDefault="008E2FC3" w:rsidP="00F010EA">
      <w:pPr>
        <w:pStyle w:val="List1"/>
        <w:numPr>
          <w:ilvl w:val="0"/>
          <w:numId w:val="28"/>
        </w:numPr>
      </w:pPr>
      <w:r w:rsidRPr="008E2FC3">
        <w:t>Manned and automated lighthouses</w:t>
      </w:r>
      <w:r>
        <w:t>.</w:t>
      </w:r>
    </w:p>
    <w:p w14:paraId="265458F1" w14:textId="0569F550" w:rsidR="005871F3" w:rsidRPr="00B449D4" w:rsidRDefault="008E2FC3" w:rsidP="00F010EA">
      <w:pPr>
        <w:pStyle w:val="List1"/>
        <w:numPr>
          <w:ilvl w:val="0"/>
          <w:numId w:val="28"/>
        </w:numPr>
      </w:pPr>
      <w:r w:rsidRPr="008E2FC3">
        <w:t>Other purposes for which lighthouses can be used</w:t>
      </w:r>
      <w:r>
        <w:t>.</w:t>
      </w:r>
    </w:p>
    <w:p w14:paraId="0CE4CAFA" w14:textId="4397DE66" w:rsidR="005871F3" w:rsidRPr="00B449D4" w:rsidRDefault="00D34F9C" w:rsidP="00D34F9C">
      <w:pPr>
        <w:pStyle w:val="Heading3"/>
      </w:pPr>
      <w:bookmarkStart w:id="52" w:name="_Toc471205745"/>
      <w:r w:rsidRPr="00B449D4">
        <w:t xml:space="preserve">Lesson 2 - </w:t>
      </w:r>
      <w:r w:rsidR="00DF3502" w:rsidRPr="00DF3502">
        <w:t>The Function of Minor Beacons</w:t>
      </w:r>
      <w:bookmarkEnd w:id="52"/>
    </w:p>
    <w:p w14:paraId="4FBCCFFC" w14:textId="7C0946FE" w:rsidR="00DF3502" w:rsidRPr="00DF3502" w:rsidRDefault="00DF3502" w:rsidP="00F010EA">
      <w:pPr>
        <w:pStyle w:val="List1"/>
        <w:numPr>
          <w:ilvl w:val="0"/>
          <w:numId w:val="29"/>
        </w:numPr>
      </w:pPr>
      <w:r w:rsidRPr="00DF3502">
        <w:t>Where and why minor beacons are established</w:t>
      </w:r>
      <w:r>
        <w:t>.</w:t>
      </w:r>
    </w:p>
    <w:p w14:paraId="1983D8C8" w14:textId="0AF588AB" w:rsidR="00DF3502" w:rsidRPr="00DF3502" w:rsidRDefault="00DF3502" w:rsidP="00F010EA">
      <w:pPr>
        <w:pStyle w:val="List1"/>
        <w:numPr>
          <w:ilvl w:val="0"/>
          <w:numId w:val="29"/>
        </w:numPr>
      </w:pPr>
      <w:r w:rsidRPr="00DF3502">
        <w:t>Advantages of fixed structures versus floating AtoN</w:t>
      </w:r>
      <w:r>
        <w:t>.</w:t>
      </w:r>
    </w:p>
    <w:p w14:paraId="72202926" w14:textId="0888CE7C" w:rsidR="00DF3502" w:rsidRPr="00DF3502" w:rsidRDefault="00DF3502" w:rsidP="00F010EA">
      <w:pPr>
        <w:pStyle w:val="List1"/>
        <w:numPr>
          <w:ilvl w:val="0"/>
          <w:numId w:val="29"/>
        </w:numPr>
      </w:pPr>
      <w:r w:rsidRPr="00DF3502">
        <w:lastRenderedPageBreak/>
        <w:t>Lights fitted to minor beacons</w:t>
      </w:r>
      <w:r>
        <w:t>.</w:t>
      </w:r>
    </w:p>
    <w:p w14:paraId="56D7955C" w14:textId="03660DAB" w:rsidR="00DF3502" w:rsidRPr="00DF3502" w:rsidRDefault="00DF3502" w:rsidP="00F010EA">
      <w:pPr>
        <w:pStyle w:val="List1"/>
        <w:numPr>
          <w:ilvl w:val="0"/>
          <w:numId w:val="29"/>
        </w:numPr>
      </w:pPr>
      <w:r w:rsidRPr="00DF3502">
        <w:t>Function of daymarks</w:t>
      </w:r>
      <w:r>
        <w:t>.</w:t>
      </w:r>
    </w:p>
    <w:p w14:paraId="2789BC52" w14:textId="7D270972" w:rsidR="00DF3502" w:rsidRPr="00DF3502" w:rsidRDefault="00DF3502" w:rsidP="00F010EA">
      <w:pPr>
        <w:pStyle w:val="List1"/>
        <w:numPr>
          <w:ilvl w:val="0"/>
          <w:numId w:val="29"/>
        </w:numPr>
      </w:pPr>
      <w:r w:rsidRPr="00DF3502">
        <w:t>Function of Port Traffic Signals</w:t>
      </w:r>
      <w:r>
        <w:t>.</w:t>
      </w:r>
    </w:p>
    <w:p w14:paraId="404B9FDA" w14:textId="5DA260AF" w:rsidR="005871F3" w:rsidRPr="00B449D4" w:rsidRDefault="00DF3502" w:rsidP="00F010EA">
      <w:pPr>
        <w:pStyle w:val="List1"/>
        <w:numPr>
          <w:ilvl w:val="0"/>
          <w:numId w:val="29"/>
        </w:numPr>
      </w:pPr>
      <w:r w:rsidRPr="00DF3502">
        <w:t>Function of leading (range) lines</w:t>
      </w:r>
      <w:r>
        <w:t>.</w:t>
      </w:r>
    </w:p>
    <w:p w14:paraId="2CB41E02" w14:textId="4D5DDA12" w:rsidR="003A30F5" w:rsidRPr="00B449D4" w:rsidRDefault="00DF3502" w:rsidP="003A30F5">
      <w:pPr>
        <w:pStyle w:val="Heading1"/>
      </w:pPr>
      <w:bookmarkStart w:id="53" w:name="_Toc471205746"/>
      <w:r>
        <w:t>Site Visit</w:t>
      </w:r>
      <w:bookmarkEnd w:id="53"/>
    </w:p>
    <w:p w14:paraId="14F0000E" w14:textId="77777777" w:rsidR="003A30F5" w:rsidRPr="00B449D4" w:rsidRDefault="003A30F5" w:rsidP="003A30F5">
      <w:pPr>
        <w:pStyle w:val="Heading1separatationline"/>
      </w:pPr>
    </w:p>
    <w:p w14:paraId="7F30F501" w14:textId="2577FDAA" w:rsidR="00DF3502" w:rsidRPr="00DF3502" w:rsidRDefault="00DF3502" w:rsidP="00DF3502">
      <w:pPr>
        <w:pStyle w:val="BodyText"/>
      </w:pPr>
      <w:r w:rsidRPr="00DF3502">
        <w:t>The purpose of the site visit is to permit participants to consolidate theoretical knowledge gained in the classroom through a visit to a regional port or other coastal area in which several fixed artificia</w:t>
      </w:r>
      <w:r>
        <w:t>l navigation marks are located.</w:t>
      </w:r>
    </w:p>
    <w:p w14:paraId="058FB397" w14:textId="4E6DA140" w:rsidR="003A30F5" w:rsidRPr="00B449D4" w:rsidRDefault="00DF3502" w:rsidP="00DF3502">
      <w:pPr>
        <w:pStyle w:val="BodyText"/>
      </w:pPr>
      <w:r w:rsidRPr="00DF3502">
        <w:t>Participants should be tasked to identify the type and function of the fixed AtoN within that area.</w:t>
      </w:r>
      <w:bookmarkStart w:id="54" w:name="_GoBack"/>
      <w:bookmarkEnd w:id="54"/>
    </w:p>
    <w:sectPr w:rsidR="003A30F5" w:rsidRPr="00B449D4" w:rsidSect="0010151D">
      <w:headerReference w:type="default" r:id="rId15"/>
      <w:footerReference w:type="default" r:id="rId16"/>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CF7BC8" w14:textId="77777777" w:rsidR="00C81532" w:rsidRDefault="00C81532" w:rsidP="003274DB">
      <w:r>
        <w:separator/>
      </w:r>
    </w:p>
    <w:p w14:paraId="1ACC64A7" w14:textId="77777777" w:rsidR="00C81532" w:rsidRDefault="00C81532"/>
    <w:p w14:paraId="2E3E089A" w14:textId="77777777" w:rsidR="00C81532" w:rsidRDefault="00C81532"/>
    <w:p w14:paraId="1CDCBCB0" w14:textId="77777777" w:rsidR="00C81532" w:rsidRDefault="00C81532"/>
  </w:endnote>
  <w:endnote w:type="continuationSeparator" w:id="0">
    <w:p w14:paraId="28E03B52" w14:textId="77777777" w:rsidR="00C81532" w:rsidRDefault="00C81532" w:rsidP="003274DB">
      <w:r>
        <w:continuationSeparator/>
      </w:r>
    </w:p>
    <w:p w14:paraId="3D507C9A" w14:textId="77777777" w:rsidR="00C81532" w:rsidRDefault="00C81532"/>
    <w:p w14:paraId="53C8E22E" w14:textId="77777777" w:rsidR="00C81532" w:rsidRDefault="00C81532"/>
    <w:p w14:paraId="5C99EE6D" w14:textId="77777777" w:rsidR="00C81532" w:rsidRDefault="00C815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6AA10" w14:textId="77777777" w:rsidR="00105104" w:rsidRPr="00AC24F4" w:rsidRDefault="00883AE3" w:rsidP="00105104">
    <w:pPr>
      <w:rPr>
        <w:rFonts w:ascii="Avenir Book" w:hAnsi="Avenir Book"/>
        <w:color w:val="808080" w:themeColor="background1" w:themeShade="80"/>
        <w:sz w:val="13"/>
        <w:szCs w:val="13"/>
      </w:rPr>
    </w:pPr>
    <w:r>
      <w:rPr>
        <w:noProof/>
        <w:lang w:val="en-IE" w:eastAsia="en-IE"/>
      </w:rPr>
      <mc:AlternateContent>
        <mc:Choice Requires="wps">
          <w:drawing>
            <wp:anchor distT="0" distB="0" distL="114300" distR="114300" simplePos="0" relativeHeight="251669504" behindDoc="0" locked="0" layoutInCell="1" allowOverlap="1" wp14:anchorId="7070DFF2" wp14:editId="354C33F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41246049"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r w:rsidR="00105104" w:rsidRPr="00AC24F4">
      <w:rPr>
        <w:rFonts w:ascii="Avenir Book" w:hAnsi="Avenir Book"/>
        <w:color w:val="808080" w:themeColor="background1" w:themeShade="80"/>
        <w:sz w:val="13"/>
        <w:szCs w:val="13"/>
      </w:rPr>
      <w:t xml:space="preserve">10, rue des </w:t>
    </w:r>
    <w:proofErr w:type="spellStart"/>
    <w:r w:rsidR="00105104" w:rsidRPr="00AC24F4">
      <w:rPr>
        <w:rFonts w:ascii="Avenir Book" w:hAnsi="Avenir Book"/>
        <w:color w:val="808080" w:themeColor="background1" w:themeShade="80"/>
        <w:sz w:val="13"/>
        <w:szCs w:val="13"/>
      </w:rPr>
      <w:t>Gaudines</w:t>
    </w:r>
    <w:proofErr w:type="spellEnd"/>
    <w:r w:rsidR="00105104" w:rsidRPr="00AC24F4">
      <w:rPr>
        <w:rFonts w:ascii="Avenir Book" w:hAnsi="Avenir Book"/>
        <w:color w:val="808080" w:themeColor="background1" w:themeShade="80"/>
        <w:sz w:val="13"/>
        <w:szCs w:val="13"/>
      </w:rPr>
      <w:t xml:space="preserve"> – 78100 Saint Germaine en </w:t>
    </w:r>
    <w:proofErr w:type="spellStart"/>
    <w:r w:rsidR="00105104" w:rsidRPr="00AC24F4">
      <w:rPr>
        <w:rFonts w:ascii="Avenir Book" w:hAnsi="Avenir Book"/>
        <w:color w:val="808080" w:themeColor="background1" w:themeShade="80"/>
        <w:sz w:val="13"/>
        <w:szCs w:val="13"/>
      </w:rPr>
      <w:t>Laye</w:t>
    </w:r>
    <w:proofErr w:type="spellEnd"/>
    <w:r w:rsidR="00105104" w:rsidRPr="00AC24F4">
      <w:rPr>
        <w:rFonts w:ascii="Avenir Book" w:hAnsi="Avenir Book"/>
        <w:color w:val="808080" w:themeColor="background1" w:themeShade="80"/>
        <w:sz w:val="13"/>
        <w:szCs w:val="13"/>
      </w:rPr>
      <w:t>, France</w:t>
    </w:r>
  </w:p>
  <w:p w14:paraId="2C76EEEC" w14:textId="1207E706" w:rsidR="00105104" w:rsidRPr="00AC24F4" w:rsidRDefault="00105104" w:rsidP="00105104">
    <w:pPr>
      <w:spacing w:after="40"/>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w:t>
    </w:r>
    <w:r w:rsidR="00196949">
      <w:rPr>
        <w:rFonts w:ascii="Avenir Book" w:hAnsi="Avenir Book"/>
        <w:color w:val="808080" w:themeColor="background1" w:themeShade="80"/>
        <w:sz w:val="13"/>
        <w:szCs w:val="13"/>
      </w:rPr>
      <w:t xml:space="preserve">x +33 (0)1 34 51 82 05 – </w:t>
    </w:r>
    <w:del w:id="9" w:author="Seamus Doyle" w:date="2017-03-04T17:51:00Z">
      <w:r w:rsidR="00196949" w:rsidDel="00E526C3">
        <w:rPr>
          <w:rFonts w:ascii="Avenir Book" w:hAnsi="Avenir Book"/>
          <w:color w:val="808080" w:themeColor="background1" w:themeShade="80"/>
          <w:sz w:val="13"/>
          <w:szCs w:val="13"/>
        </w:rPr>
        <w:delText>academy</w:delText>
      </w:r>
    </w:del>
    <w:ins w:id="10" w:author="Seamus Doyle" w:date="2017-03-04T17:51:00Z">
      <w:r w:rsidR="00E526C3">
        <w:rPr>
          <w:rFonts w:ascii="Avenir Book" w:hAnsi="Avenir Book"/>
          <w:color w:val="808080" w:themeColor="background1" w:themeShade="80"/>
          <w:sz w:val="13"/>
          <w:szCs w:val="13"/>
        </w:rPr>
        <w:t>contact</w:t>
      </w:r>
    </w:ins>
    <w:r w:rsidRPr="00AC24F4">
      <w:rPr>
        <w:rFonts w:ascii="Avenir Book" w:hAnsi="Avenir Book"/>
        <w:color w:val="808080" w:themeColor="background1" w:themeShade="80"/>
        <w:sz w:val="13"/>
        <w:szCs w:val="13"/>
      </w:rPr>
      <w:t>@iala-aism.org</w:t>
    </w:r>
  </w:p>
  <w:p w14:paraId="69B895AB" w14:textId="77777777" w:rsidR="00105104" w:rsidRPr="00DE397B" w:rsidRDefault="00105104" w:rsidP="00105104">
    <w:pPr>
      <w:spacing w:after="40"/>
      <w:rPr>
        <w:rFonts w:ascii="Avenir Book" w:hAnsi="Avenir Book"/>
        <w:b/>
        <w:color w:val="00558C"/>
        <w:sz w:val="14"/>
        <w:szCs w:val="14"/>
      </w:rPr>
    </w:pPr>
    <w:r w:rsidRPr="00DE397B">
      <w:rPr>
        <w:rFonts w:ascii="Avenir Book" w:hAnsi="Avenir Book"/>
        <w:b/>
        <w:color w:val="00558C"/>
        <w:sz w:val="14"/>
        <w:szCs w:val="14"/>
      </w:rPr>
      <w:t>www.iala-aism.org</w:t>
    </w:r>
  </w:p>
  <w:p w14:paraId="6952BB54" w14:textId="77777777" w:rsidR="00105104" w:rsidRPr="00DE397B" w:rsidRDefault="00105104" w:rsidP="00105104">
    <w:pPr>
      <w:rPr>
        <w:rFonts w:ascii="Avenir Next Condensed" w:hAnsi="Avenir Next Condensed"/>
        <w:iCs/>
        <w:color w:val="00558C"/>
        <w:sz w:val="14"/>
        <w:szCs w:val="14"/>
      </w:rPr>
    </w:pPr>
    <w:r w:rsidRPr="00DE397B">
      <w:rPr>
        <w:rFonts w:ascii="Avenir Next Condensed" w:hAnsi="Avenir Next Condensed"/>
        <w:iCs/>
        <w:color w:val="00558C"/>
        <w:sz w:val="14"/>
        <w:szCs w:val="14"/>
      </w:rPr>
      <w:t>International Association of Marine Aids to Navigation and Lighthouse Authorities</w:t>
    </w:r>
  </w:p>
  <w:p w14:paraId="348B5DC1" w14:textId="25E9692C" w:rsidR="00883AE3" w:rsidRPr="00ED2A8D" w:rsidRDefault="00105104" w:rsidP="00105104">
    <w:pPr>
      <w:pStyle w:val="Footer"/>
    </w:pPr>
    <w:r w:rsidRPr="00DE397B">
      <w:rPr>
        <w:rFonts w:ascii="Avenir Next Condensed" w:hAnsi="Avenir Next Condensed"/>
        <w:iCs/>
        <w:color w:val="00558C"/>
        <w:sz w:val="14"/>
        <w:szCs w:val="14"/>
      </w:rPr>
      <w:t xml:space="preserve">Association </w:t>
    </w:r>
    <w:proofErr w:type="spellStart"/>
    <w:r w:rsidRPr="00DE397B">
      <w:rPr>
        <w:rFonts w:ascii="Avenir Next Condensed" w:hAnsi="Avenir Next Condensed"/>
        <w:iCs/>
        <w:color w:val="00558C"/>
        <w:sz w:val="14"/>
        <w:szCs w:val="14"/>
      </w:rPr>
      <w:t>Internationale</w:t>
    </w:r>
    <w:proofErr w:type="spellEnd"/>
    <w:r w:rsidRPr="00DE397B">
      <w:rPr>
        <w:rFonts w:ascii="Avenir Next Condensed" w:hAnsi="Avenir Next Condensed"/>
        <w:iCs/>
        <w:color w:val="00558C"/>
        <w:sz w:val="14"/>
        <w:szCs w:val="14"/>
      </w:rPr>
      <w:t xml:space="preserve"> de Signalisation Maritime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F20BF5" w14:textId="77777777" w:rsidR="00883AE3" w:rsidRPr="003028AF" w:rsidRDefault="00883AE3" w:rsidP="003028AF">
    <w:pPr>
      <w:pStyle w:val="Footer"/>
      <w:rPr>
        <w:sz w:val="15"/>
        <w:szCs w:val="15"/>
      </w:rPr>
    </w:pPr>
  </w:p>
  <w:p w14:paraId="7CC1A0EC" w14:textId="77777777" w:rsidR="00883AE3" w:rsidRDefault="00883AE3" w:rsidP="00AB4A21">
    <w:pPr>
      <w:pStyle w:val="Footerportrait"/>
    </w:pPr>
  </w:p>
  <w:p w14:paraId="2B4785A8" w14:textId="77777777" w:rsidR="00883AE3" w:rsidRPr="00C907DF" w:rsidRDefault="00C81532" w:rsidP="00AB4A21">
    <w:pPr>
      <w:pStyle w:val="Footerportrait"/>
    </w:pPr>
    <w:r>
      <w:fldChar w:fldCharType="begin"/>
    </w:r>
    <w:r>
      <w:instrText xml:space="preserve"> STYLEREF "Document type" \* MERGEFORMAT </w:instrText>
    </w:r>
    <w:r>
      <w:fldChar w:fldCharType="separate"/>
    </w:r>
    <w:r w:rsidR="007B6253" w:rsidRPr="007B6253">
      <w:rPr>
        <w:b w:val="0"/>
        <w:bCs/>
      </w:rPr>
      <w:t>IALA Model Course</w:t>
    </w:r>
    <w:r>
      <w:rPr>
        <w:b w:val="0"/>
        <w:bCs/>
      </w:rPr>
      <w:fldChar w:fldCharType="end"/>
    </w:r>
    <w:r w:rsidR="00883AE3">
      <w:t xml:space="preserve"> </w:t>
    </w:r>
    <w:r>
      <w:fldChar w:fldCharType="begin"/>
    </w:r>
    <w:r>
      <w:instrText xml:space="preserve"> STYLEREF "Document number" \* MERGEFORMAT </w:instrText>
    </w:r>
    <w:r>
      <w:fldChar w:fldCharType="separate"/>
    </w:r>
    <w:r w:rsidR="007B6253">
      <w:t>L2.1.14</w:t>
    </w:r>
    <w:r>
      <w:fldChar w:fldCharType="end"/>
    </w:r>
    <w:r w:rsidR="00883AE3" w:rsidRPr="00C907DF">
      <w:t xml:space="preserve"> –</w:t>
    </w:r>
    <w:r w:rsidR="00883AE3">
      <w:t xml:space="preserve"> </w:t>
    </w:r>
    <w:r>
      <w:fldChar w:fldCharType="begin"/>
    </w:r>
    <w:r>
      <w:instrText xml:space="preserve"> STYLEREF "Document name" \* MERGEFORMAT </w:instrText>
    </w:r>
    <w:r>
      <w:fldChar w:fldCharType="separate"/>
    </w:r>
    <w:r w:rsidR="007B6253">
      <w:t>Level 2 – An Introduction to Shore Marks</w:t>
    </w:r>
    <w:r>
      <w:fldChar w:fldCharType="end"/>
    </w:r>
    <w:r w:rsidR="00883AE3">
      <w:tab/>
    </w:r>
  </w:p>
  <w:p w14:paraId="71DF44B0" w14:textId="77777777" w:rsidR="00883AE3" w:rsidRPr="008D2314" w:rsidRDefault="00883AE3" w:rsidP="003028AF">
    <w:pPr>
      <w:pStyle w:val="Footer"/>
      <w:framePr w:wrap="none" w:vAnchor="text" w:hAnchor="page" w:x="10882" w:y="1"/>
      <w:rPr>
        <w:rStyle w:val="PageNumber"/>
        <w:color w:val="00558C"/>
        <w:szCs w:val="15"/>
      </w:rPr>
    </w:pPr>
    <w:r w:rsidRPr="008D2314">
      <w:rPr>
        <w:rStyle w:val="PageNumber"/>
        <w:color w:val="00558C"/>
        <w:szCs w:val="15"/>
      </w:rPr>
      <w:t xml:space="preserve">P </w:t>
    </w:r>
    <w:r w:rsidRPr="008D2314">
      <w:rPr>
        <w:rStyle w:val="PageNumber"/>
        <w:color w:val="00558C"/>
        <w:szCs w:val="15"/>
      </w:rPr>
      <w:fldChar w:fldCharType="begin"/>
    </w:r>
    <w:r w:rsidRPr="008D2314">
      <w:rPr>
        <w:rStyle w:val="PageNumber"/>
        <w:color w:val="00558C"/>
        <w:szCs w:val="15"/>
      </w:rPr>
      <w:instrText xml:space="preserve">PAGE  </w:instrText>
    </w:r>
    <w:r w:rsidRPr="008D2314">
      <w:rPr>
        <w:rStyle w:val="PageNumber"/>
        <w:color w:val="00558C"/>
        <w:szCs w:val="15"/>
      </w:rPr>
      <w:fldChar w:fldCharType="separate"/>
    </w:r>
    <w:r w:rsidR="007B6253">
      <w:rPr>
        <w:rStyle w:val="PageNumber"/>
        <w:noProof/>
        <w:color w:val="00558C"/>
        <w:szCs w:val="15"/>
      </w:rPr>
      <w:t>4</w:t>
    </w:r>
    <w:r w:rsidRPr="008D2314">
      <w:rPr>
        <w:rStyle w:val="PageNumber"/>
        <w:color w:val="00558C"/>
        <w:szCs w:val="15"/>
      </w:rPr>
      <w:fldChar w:fldCharType="end"/>
    </w:r>
  </w:p>
  <w:p w14:paraId="1D5AF8CB" w14:textId="77777777" w:rsidR="00883AE3" w:rsidRPr="003028AF" w:rsidRDefault="00883AE3" w:rsidP="00292085">
    <w:pPr>
      <w:pStyle w:val="Footereditionno"/>
      <w:tabs>
        <w:tab w:val="clear" w:pos="10206"/>
        <w:tab w:val="right" w:pos="10205"/>
      </w:tabs>
      <w:rPr>
        <w:szCs w:val="15"/>
      </w:rPr>
    </w:pPr>
    <w:r w:rsidRPr="003028AF">
      <w:rPr>
        <w:szCs w:val="15"/>
      </w:rPr>
      <w:fldChar w:fldCharType="begin"/>
    </w:r>
    <w:r w:rsidRPr="003028AF">
      <w:rPr>
        <w:szCs w:val="15"/>
      </w:rPr>
      <w:instrText xml:space="preserve"> STYLEREF "Edition number" \* MERGEFORMAT </w:instrText>
    </w:r>
    <w:r w:rsidRPr="003028AF">
      <w:rPr>
        <w:szCs w:val="15"/>
      </w:rPr>
      <w:fldChar w:fldCharType="separate"/>
    </w:r>
    <w:r w:rsidR="007B6253" w:rsidRPr="007B6253">
      <w:rPr>
        <w:bCs/>
        <w:noProof/>
        <w:szCs w:val="15"/>
        <w:lang w:val="en-US"/>
      </w:rPr>
      <w:t>Edition 21.0</w:t>
    </w:r>
    <w:r w:rsidRPr="003028AF">
      <w:rPr>
        <w:szCs w:val="15"/>
      </w:rPr>
      <w:fldChar w:fldCharType="end"/>
    </w:r>
    <w:r w:rsidRPr="003028AF">
      <w:rPr>
        <w:szCs w:val="15"/>
      </w:rPr>
      <w:t xml:space="preserve">  </w:t>
    </w:r>
    <w:r w:rsidRPr="003028AF">
      <w:rPr>
        <w:szCs w:val="15"/>
      </w:rPr>
      <w:fldChar w:fldCharType="begin"/>
    </w:r>
    <w:r w:rsidRPr="003028AF">
      <w:rPr>
        <w:szCs w:val="15"/>
      </w:rPr>
      <w:instrText xml:space="preserve"> STYLEREF "Document date" \* MERGEFORMAT </w:instrText>
    </w:r>
    <w:r w:rsidRPr="003028AF">
      <w:rPr>
        <w:szCs w:val="15"/>
      </w:rPr>
      <w:fldChar w:fldCharType="separate"/>
    </w:r>
    <w:r w:rsidR="007B6253" w:rsidRPr="007B6253">
      <w:rPr>
        <w:bCs/>
        <w:noProof/>
        <w:szCs w:val="15"/>
        <w:lang w:val="en-US"/>
      </w:rPr>
      <w:t>May June</w:t>
    </w:r>
    <w:r w:rsidR="007B6253">
      <w:rPr>
        <w:noProof/>
        <w:szCs w:val="15"/>
      </w:rPr>
      <w:t xml:space="preserve"> 20173</w:t>
    </w:r>
    <w:r w:rsidRPr="003028AF">
      <w:rPr>
        <w:szCs w:val="15"/>
      </w:rPr>
      <w:fldChar w:fldCharType="end"/>
    </w:r>
    <w:r w:rsidRPr="003028AF">
      <w:rPr>
        <w:szCs w:val="15"/>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4475A" w14:textId="77777777" w:rsidR="00883AE3" w:rsidRPr="002C5134" w:rsidRDefault="00883AE3" w:rsidP="002C5134">
    <w:pPr>
      <w:pStyle w:val="Footer"/>
      <w:rPr>
        <w:sz w:val="15"/>
        <w:szCs w:val="15"/>
      </w:rPr>
    </w:pPr>
  </w:p>
  <w:p w14:paraId="06D21433" w14:textId="77777777" w:rsidR="00883AE3" w:rsidRDefault="00883AE3" w:rsidP="00D2697A">
    <w:pPr>
      <w:pStyle w:val="Footerlandscape"/>
    </w:pPr>
  </w:p>
  <w:p w14:paraId="445DAD76" w14:textId="77777777" w:rsidR="00883AE3" w:rsidRPr="00C907DF" w:rsidRDefault="00C81532" w:rsidP="00D2697A">
    <w:pPr>
      <w:pStyle w:val="Footerlandscape"/>
      <w:rPr>
        <w:rStyle w:val="PageNumber"/>
        <w:szCs w:val="15"/>
      </w:rPr>
    </w:pPr>
    <w:r>
      <w:fldChar w:fldCharType="begin"/>
    </w:r>
    <w:r>
      <w:instrText xml:space="preserve"> STYLEREF "Document type" \* MERGEFORMAT </w:instrText>
    </w:r>
    <w:r>
      <w:fldChar w:fldCharType="separate"/>
    </w:r>
    <w:r w:rsidR="007B6253" w:rsidRPr="007B6253">
      <w:rPr>
        <w:bCs/>
        <w:noProof/>
      </w:rPr>
      <w:t>IALA Model Course</w:t>
    </w:r>
    <w:r>
      <w:rPr>
        <w:bCs/>
        <w:noProof/>
      </w:rPr>
      <w:fldChar w:fldCharType="end"/>
    </w:r>
    <w:r w:rsidR="00883AE3">
      <w:t xml:space="preserve"> </w:t>
    </w:r>
    <w:r>
      <w:fldChar w:fldCharType="begin"/>
    </w:r>
    <w:r>
      <w:instrText xml:space="preserve"> STYLEREF "Document number" \* MERGEFORMAT </w:instrText>
    </w:r>
    <w:r>
      <w:fldChar w:fldCharType="separate"/>
    </w:r>
    <w:r w:rsidR="007B6253">
      <w:rPr>
        <w:noProof/>
      </w:rPr>
      <w:t>L2.1.14</w:t>
    </w:r>
    <w:r>
      <w:rPr>
        <w:noProof/>
      </w:rPr>
      <w:fldChar w:fldCharType="end"/>
    </w:r>
    <w:r w:rsidR="00883AE3" w:rsidRPr="00C907DF">
      <w:t xml:space="preserve"> –</w:t>
    </w:r>
    <w:r w:rsidR="00883AE3">
      <w:t xml:space="preserve"> </w:t>
    </w:r>
    <w:r>
      <w:fldChar w:fldCharType="begin"/>
    </w:r>
    <w:r>
      <w:instrText xml:space="preserve"> STYLEREF "Document name" \* MERGEFORMAT </w:instrText>
    </w:r>
    <w:r>
      <w:fldChar w:fldCharType="separate"/>
    </w:r>
    <w:r w:rsidR="007B6253">
      <w:rPr>
        <w:noProof/>
      </w:rPr>
      <w:t>Level 2 – An Introduction to Shore Marks</w:t>
    </w:r>
    <w:r>
      <w:rPr>
        <w:noProof/>
      </w:rPr>
      <w:fldChar w:fldCharType="end"/>
    </w:r>
  </w:p>
  <w:p w14:paraId="58D465E7" w14:textId="77777777" w:rsidR="00883AE3" w:rsidRPr="00480D65" w:rsidRDefault="00C81532" w:rsidP="00D2697A">
    <w:pPr>
      <w:pStyle w:val="Footerlandscape"/>
    </w:pPr>
    <w:r>
      <w:fldChar w:fldCharType="begin"/>
    </w:r>
    <w:r>
      <w:instrText xml:space="preserve"> STYLEREF "Edition number" \* MERGEFORMAT </w:instrText>
    </w:r>
    <w:r>
      <w:fldChar w:fldCharType="separate"/>
    </w:r>
    <w:r w:rsidR="007B6253" w:rsidRPr="007B6253">
      <w:rPr>
        <w:bCs/>
        <w:noProof/>
      </w:rPr>
      <w:t>Edition 21.0</w:t>
    </w:r>
    <w:r>
      <w:rPr>
        <w:bCs/>
        <w:noProof/>
      </w:rPr>
      <w:fldChar w:fldCharType="end"/>
    </w:r>
    <w:r w:rsidR="00883AE3">
      <w:t xml:space="preserve">  </w:t>
    </w:r>
    <w:r>
      <w:fldChar w:fldCharType="begin"/>
    </w:r>
    <w:r>
      <w:instrText xml:space="preserve"> STYLEREF "Document date" \* MERGEFORMAT </w:instrText>
    </w:r>
    <w:r>
      <w:fldChar w:fldCharType="separate"/>
    </w:r>
    <w:r w:rsidR="007B6253" w:rsidRPr="007B6253">
      <w:rPr>
        <w:bCs/>
        <w:noProof/>
      </w:rPr>
      <w:t>May June</w:t>
    </w:r>
    <w:r w:rsidR="007B6253">
      <w:rPr>
        <w:noProof/>
      </w:rPr>
      <w:t xml:space="preserve"> 20173</w:t>
    </w:r>
    <w:r>
      <w:rPr>
        <w:noProof/>
      </w:rPr>
      <w:fldChar w:fldCharType="end"/>
    </w:r>
    <w:r w:rsidR="00883AE3" w:rsidRPr="00C907DF">
      <w:tab/>
    </w:r>
    <w:r w:rsidR="00883AE3" w:rsidRPr="002C5134">
      <w:t xml:space="preserve">P </w:t>
    </w:r>
    <w:r w:rsidR="00883AE3" w:rsidRPr="002C5134">
      <w:fldChar w:fldCharType="begin"/>
    </w:r>
    <w:r w:rsidR="00883AE3" w:rsidRPr="002C5134">
      <w:instrText xml:space="preserve">PAGE  </w:instrText>
    </w:r>
    <w:r w:rsidR="00883AE3" w:rsidRPr="002C5134">
      <w:fldChar w:fldCharType="separate"/>
    </w:r>
    <w:r w:rsidR="007B6253">
      <w:rPr>
        <w:noProof/>
      </w:rPr>
      <w:t>9</w:t>
    </w:r>
    <w:r w:rsidR="00883AE3" w:rsidRPr="002C51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DBEA4D" w14:textId="77777777" w:rsidR="00C81532" w:rsidRDefault="00C81532">
      <w:r>
        <w:separator/>
      </w:r>
    </w:p>
    <w:p w14:paraId="06B86C56" w14:textId="77777777" w:rsidR="00C81532" w:rsidRDefault="00C81532"/>
  </w:footnote>
  <w:footnote w:type="continuationSeparator" w:id="0">
    <w:p w14:paraId="3FE509AD" w14:textId="77777777" w:rsidR="00C81532" w:rsidRDefault="00C81532" w:rsidP="003274DB">
      <w:r>
        <w:continuationSeparator/>
      </w:r>
    </w:p>
    <w:p w14:paraId="50B0FA4D" w14:textId="77777777" w:rsidR="00C81532" w:rsidRDefault="00C81532"/>
    <w:p w14:paraId="307F4E9D" w14:textId="77777777" w:rsidR="00C81532" w:rsidRDefault="00C81532"/>
    <w:p w14:paraId="1EF7B36E" w14:textId="77777777" w:rsidR="00C81532" w:rsidRDefault="00C8153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47CF91" w14:textId="551A6CB1" w:rsidR="007B6253" w:rsidRDefault="007B6253" w:rsidP="00DA635E">
    <w:pPr>
      <w:pStyle w:val="Header"/>
      <w:jc w:val="right"/>
      <w:rPr>
        <w:ins w:id="8" w:author="Seamus Doyle" w:date="2017-03-29T15:41:00Z"/>
      </w:rPr>
    </w:pPr>
    <w:r>
      <w:t>ENG6-11.1.2</w:t>
    </w:r>
  </w:p>
  <w:p w14:paraId="1AFDE6A6" w14:textId="71C8B204" w:rsidR="00883AE3" w:rsidRPr="00ED2A8D" w:rsidRDefault="00883AE3" w:rsidP="00DA635E">
    <w:pPr>
      <w:pStyle w:val="Header"/>
      <w:jc w:val="right"/>
    </w:pPr>
    <w:r w:rsidRPr="00442889">
      <w:rPr>
        <w:noProof/>
        <w:lang w:val="en-IE" w:eastAsia="en-IE"/>
      </w:rPr>
      <w:drawing>
        <wp:anchor distT="0" distB="0" distL="114300" distR="114300" simplePos="0" relativeHeight="251657214" behindDoc="1" locked="0" layoutInCell="1" allowOverlap="1" wp14:anchorId="3B89177E" wp14:editId="1557032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7B6253">
      <w:t xml:space="preserve">Formerly </w:t>
    </w:r>
    <w:r w:rsidR="00DA635E">
      <w:t>ENG6-10.20</w:t>
    </w:r>
  </w:p>
  <w:p w14:paraId="19862EF8" w14:textId="77777777" w:rsidR="00883AE3" w:rsidRPr="00ED2A8D" w:rsidRDefault="00883AE3" w:rsidP="008747E0">
    <w:pPr>
      <w:pStyle w:val="Header"/>
    </w:pPr>
  </w:p>
  <w:p w14:paraId="4BC4B091" w14:textId="77777777" w:rsidR="00883AE3" w:rsidRDefault="00883AE3" w:rsidP="008747E0">
    <w:pPr>
      <w:pStyle w:val="Header"/>
    </w:pPr>
  </w:p>
  <w:p w14:paraId="53B687A9" w14:textId="77777777" w:rsidR="00883AE3" w:rsidRDefault="00883AE3" w:rsidP="008747E0">
    <w:pPr>
      <w:pStyle w:val="Header"/>
    </w:pPr>
  </w:p>
  <w:p w14:paraId="1C7F4832" w14:textId="77777777" w:rsidR="00883AE3" w:rsidRDefault="00883AE3" w:rsidP="008747E0">
    <w:pPr>
      <w:pStyle w:val="Header"/>
    </w:pPr>
  </w:p>
  <w:p w14:paraId="5A016BEC" w14:textId="77777777" w:rsidR="00883AE3" w:rsidRDefault="00883AE3" w:rsidP="008747E0">
    <w:pPr>
      <w:pStyle w:val="Header"/>
    </w:pPr>
  </w:p>
  <w:p w14:paraId="03961AB3" w14:textId="77777777" w:rsidR="00883AE3" w:rsidRDefault="00883AE3" w:rsidP="008747E0">
    <w:pPr>
      <w:pStyle w:val="Header"/>
    </w:pPr>
    <w:r>
      <w:rPr>
        <w:noProof/>
        <w:lang w:val="en-IE" w:eastAsia="en-IE"/>
      </w:rPr>
      <w:drawing>
        <wp:anchor distT="0" distB="0" distL="114300" distR="114300" simplePos="0" relativeHeight="251656189" behindDoc="1" locked="0" layoutInCell="1" allowOverlap="1" wp14:anchorId="461FF855" wp14:editId="5386AB92">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08AEFF6" w14:textId="77777777" w:rsidR="00883AE3" w:rsidRPr="00ED2A8D" w:rsidRDefault="00883AE3" w:rsidP="008747E0">
    <w:pPr>
      <w:pStyle w:val="Header"/>
    </w:pPr>
  </w:p>
  <w:p w14:paraId="5D248D47" w14:textId="77777777" w:rsidR="00883AE3" w:rsidRPr="00ED2A8D" w:rsidRDefault="00883AE3"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F5F536" w14:textId="77777777" w:rsidR="00883AE3" w:rsidRPr="00ED2A8D" w:rsidRDefault="00883AE3" w:rsidP="008747E0">
    <w:pPr>
      <w:pStyle w:val="Header"/>
    </w:pPr>
    <w:r>
      <w:rPr>
        <w:noProof/>
        <w:lang w:val="en-IE" w:eastAsia="en-IE"/>
      </w:rPr>
      <w:drawing>
        <wp:anchor distT="0" distB="0" distL="114300" distR="114300" simplePos="0" relativeHeight="251658752" behindDoc="1" locked="0" layoutInCell="1" allowOverlap="1" wp14:anchorId="1FEA452C" wp14:editId="796C61ED">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ACCDBD4" w14:textId="77777777" w:rsidR="00883AE3" w:rsidRPr="00ED2A8D" w:rsidRDefault="00883AE3" w:rsidP="008747E0">
    <w:pPr>
      <w:pStyle w:val="Header"/>
    </w:pPr>
  </w:p>
  <w:p w14:paraId="001A2B3D" w14:textId="77777777" w:rsidR="00883AE3" w:rsidRDefault="00883AE3" w:rsidP="008747E0">
    <w:pPr>
      <w:pStyle w:val="Header"/>
    </w:pPr>
  </w:p>
  <w:p w14:paraId="06F960C3" w14:textId="77777777" w:rsidR="00883AE3" w:rsidRDefault="00883AE3" w:rsidP="008747E0">
    <w:pPr>
      <w:pStyle w:val="Header"/>
    </w:pPr>
  </w:p>
  <w:p w14:paraId="2801C2A7" w14:textId="77777777" w:rsidR="00883AE3" w:rsidRDefault="00883AE3" w:rsidP="008747E0">
    <w:pPr>
      <w:pStyle w:val="Header"/>
    </w:pPr>
  </w:p>
  <w:p w14:paraId="66955028" w14:textId="77777777" w:rsidR="00883AE3" w:rsidRPr="00441393" w:rsidRDefault="00883AE3" w:rsidP="00441393">
    <w:pPr>
      <w:pStyle w:val="Contents"/>
    </w:pPr>
    <w:r>
      <w:t>DOCUMENT REVISION</w:t>
    </w:r>
  </w:p>
  <w:p w14:paraId="0930F4C6" w14:textId="77777777" w:rsidR="00883AE3" w:rsidRPr="00ED2A8D" w:rsidRDefault="00883AE3" w:rsidP="008747E0">
    <w:pPr>
      <w:pStyle w:val="Header"/>
    </w:pPr>
  </w:p>
  <w:p w14:paraId="362B10D2" w14:textId="77777777" w:rsidR="00883AE3" w:rsidRPr="00AC33A2" w:rsidRDefault="00883AE3"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2B6CA" w14:textId="77777777" w:rsidR="00883AE3" w:rsidRPr="00ED2A8D" w:rsidRDefault="00883AE3" w:rsidP="008747E0">
    <w:pPr>
      <w:pStyle w:val="Header"/>
    </w:pPr>
    <w:r>
      <w:rPr>
        <w:noProof/>
        <w:lang w:val="en-IE" w:eastAsia="en-IE"/>
      </w:rPr>
      <w:drawing>
        <wp:anchor distT="0" distB="0" distL="114300" distR="114300" simplePos="0" relativeHeight="251674624" behindDoc="1" locked="0" layoutInCell="1" allowOverlap="1" wp14:anchorId="4DF5C319" wp14:editId="684A759D">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31B3A14" w14:textId="77777777" w:rsidR="00883AE3" w:rsidRPr="00ED2A8D" w:rsidRDefault="00883AE3" w:rsidP="008747E0">
    <w:pPr>
      <w:pStyle w:val="Header"/>
    </w:pPr>
  </w:p>
  <w:p w14:paraId="468FCACF" w14:textId="77777777" w:rsidR="00883AE3" w:rsidRDefault="00883AE3" w:rsidP="008747E0">
    <w:pPr>
      <w:pStyle w:val="Header"/>
    </w:pPr>
  </w:p>
  <w:p w14:paraId="1564543A" w14:textId="77777777" w:rsidR="00883AE3" w:rsidRDefault="00883AE3" w:rsidP="008747E0">
    <w:pPr>
      <w:pStyle w:val="Header"/>
    </w:pPr>
  </w:p>
  <w:p w14:paraId="44FFE433" w14:textId="77777777" w:rsidR="00883AE3" w:rsidRDefault="00883AE3" w:rsidP="008747E0">
    <w:pPr>
      <w:pStyle w:val="Header"/>
    </w:pPr>
  </w:p>
  <w:p w14:paraId="27E25C09" w14:textId="77777777" w:rsidR="00883AE3" w:rsidRPr="00441393" w:rsidRDefault="00883AE3" w:rsidP="00441393">
    <w:pPr>
      <w:pStyle w:val="Contents"/>
    </w:pPr>
    <w:r>
      <w:t>CONTENTS</w:t>
    </w:r>
  </w:p>
  <w:p w14:paraId="31F18123" w14:textId="77777777" w:rsidR="00883AE3" w:rsidRPr="00ED2A8D" w:rsidRDefault="00883AE3" w:rsidP="008747E0">
    <w:pPr>
      <w:pStyle w:val="Header"/>
    </w:pPr>
  </w:p>
  <w:p w14:paraId="18F3FA94" w14:textId="77777777" w:rsidR="00883AE3" w:rsidRPr="00AC33A2" w:rsidRDefault="00883AE3"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09E60A" w14:textId="77777777" w:rsidR="00883AE3" w:rsidRDefault="00883AE3" w:rsidP="00480D65">
    <w:pPr>
      <w:pStyle w:val="Header"/>
    </w:pPr>
    <w:r>
      <w:rPr>
        <w:noProof/>
        <w:lang w:val="en-IE" w:eastAsia="en-IE"/>
      </w:rPr>
      <w:drawing>
        <wp:anchor distT="0" distB="0" distL="114300" distR="114300" simplePos="0" relativeHeight="251678720" behindDoc="1" locked="0" layoutInCell="1" allowOverlap="1" wp14:anchorId="0B8EF895" wp14:editId="06E318DD">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881AD62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B1EE"/>
    <w:lvl w:ilvl="0">
      <w:start w:val="1"/>
      <w:numFmt w:val="decimal"/>
      <w:lvlText w:val="%1."/>
      <w:lvlJc w:val="left"/>
      <w:pPr>
        <w:tabs>
          <w:tab w:val="num" w:pos="1800"/>
        </w:tabs>
        <w:ind w:left="1800" w:hanging="360"/>
      </w:pPr>
    </w:lvl>
  </w:abstractNum>
  <w:abstractNum w:abstractNumId="2">
    <w:nsid w:val="FFFFFF7D"/>
    <w:multiLevelType w:val="singleLevel"/>
    <w:tmpl w:val="692C1C56"/>
    <w:lvl w:ilvl="0">
      <w:start w:val="1"/>
      <w:numFmt w:val="decimal"/>
      <w:lvlText w:val="%1."/>
      <w:lvlJc w:val="left"/>
      <w:pPr>
        <w:tabs>
          <w:tab w:val="num" w:pos="1440"/>
        </w:tabs>
        <w:ind w:left="1440" w:hanging="360"/>
      </w:pPr>
    </w:lvl>
  </w:abstractNum>
  <w:abstractNum w:abstractNumId="3">
    <w:nsid w:val="FFFFFF7F"/>
    <w:multiLevelType w:val="singleLevel"/>
    <w:tmpl w:val="67F24410"/>
    <w:lvl w:ilvl="0">
      <w:start w:val="1"/>
      <w:numFmt w:val="decimal"/>
      <w:lvlText w:val="%1."/>
      <w:lvlJc w:val="left"/>
      <w:pPr>
        <w:tabs>
          <w:tab w:val="num" w:pos="720"/>
        </w:tabs>
        <w:ind w:left="720" w:hanging="360"/>
      </w:pPr>
    </w:lvl>
  </w:abstractNum>
  <w:abstractNum w:abstractNumId="4">
    <w:nsid w:val="FFFFFF80"/>
    <w:multiLevelType w:val="singleLevel"/>
    <w:tmpl w:val="6910FE9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480C50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85A6AB1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2B060A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ACB8838C"/>
    <w:lvl w:ilvl="0">
      <w:start w:val="1"/>
      <w:numFmt w:val="bullet"/>
      <w:lvlText w:val=""/>
      <w:lvlJc w:val="left"/>
      <w:pPr>
        <w:tabs>
          <w:tab w:val="num" w:pos="360"/>
        </w:tabs>
        <w:ind w:left="360" w:hanging="360"/>
      </w:pPr>
      <w:rPr>
        <w:rFonts w:ascii="Symbol" w:hAnsi="Symbol" w:hint="default"/>
      </w:rPr>
    </w:lvl>
  </w:abstractNum>
  <w:abstractNum w:abstractNumId="1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29DF1BFF"/>
    <w:multiLevelType w:val="multilevel"/>
    <w:tmpl w:val="74147F36"/>
    <w:lvl w:ilvl="0">
      <w:start w:val="1"/>
      <w:numFmt w:val="decimal"/>
      <w:lvlText w:val="%1"/>
      <w:lvlJc w:val="left"/>
      <w:pPr>
        <w:tabs>
          <w:tab w:val="num" w:pos="0"/>
        </w:tabs>
        <w:ind w:left="425" w:hanging="425"/>
      </w:pPr>
      <w:rPr>
        <w:rFonts w:asciiTheme="minorHAnsi" w:hAnsiTheme="minorHAnsi" w:hint="default"/>
        <w:b w:val="0"/>
        <w:i w:val="0"/>
        <w:sz w:val="22"/>
      </w:rPr>
    </w:lvl>
    <w:lvl w:ilvl="1">
      <w:start w:val="1"/>
      <w:numFmt w:val="lowerLetter"/>
      <w:pStyle w:val="Lista"/>
      <w:lvlText w:val="%2"/>
      <w:lvlJc w:val="left"/>
      <w:pPr>
        <w:ind w:left="851" w:hanging="426"/>
      </w:pPr>
      <w:rPr>
        <w:rFonts w:asciiTheme="minorHAnsi" w:hAnsiTheme="minorHAnsi" w:hint="default"/>
        <w:b w:val="0"/>
        <w:i w:val="0"/>
        <w:sz w:val="22"/>
        <w:szCs w:val="18"/>
      </w:rPr>
    </w:lvl>
    <w:lvl w:ilvl="2">
      <w:start w:val="1"/>
      <w:numFmt w:val="lowerRoman"/>
      <w:pStyle w:val="Listi"/>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7">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0">
    <w:nsid w:val="77B65365"/>
    <w:multiLevelType w:val="multilevel"/>
    <w:tmpl w:val="0F26AB84"/>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Tablelista"/>
      <w:lvlText w:val="%2"/>
      <w:lvlJc w:val="left"/>
      <w:pPr>
        <w:ind w:left="851" w:hanging="426"/>
      </w:pPr>
      <w:rPr>
        <w:rFonts w:asciiTheme="minorHAnsi" w:hAnsiTheme="minorHAnsi" w:hint="default"/>
        <w:b w:val="0"/>
        <w:i w:val="0"/>
        <w:sz w:val="18"/>
        <w:szCs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6"/>
  </w:num>
  <w:num w:numId="2">
    <w:abstractNumId w:val="13"/>
  </w:num>
  <w:num w:numId="3">
    <w:abstractNumId w:val="15"/>
  </w:num>
  <w:num w:numId="4">
    <w:abstractNumId w:val="11"/>
  </w:num>
  <w:num w:numId="5">
    <w:abstractNumId w:val="19"/>
  </w:num>
  <w:num w:numId="6">
    <w:abstractNumId w:val="25"/>
  </w:num>
  <w:num w:numId="7">
    <w:abstractNumId w:val="32"/>
  </w:num>
  <w:num w:numId="8">
    <w:abstractNumId w:val="29"/>
  </w:num>
  <w:num w:numId="9">
    <w:abstractNumId w:val="22"/>
  </w:num>
  <w:num w:numId="10">
    <w:abstractNumId w:val="18"/>
  </w:num>
  <w:num w:numId="11">
    <w:abstractNumId w:val="12"/>
  </w:num>
  <w:num w:numId="12">
    <w:abstractNumId w:val="8"/>
  </w:num>
  <w:num w:numId="13">
    <w:abstractNumId w:val="16"/>
  </w:num>
  <w:num w:numId="14">
    <w:abstractNumId w:val="14"/>
  </w:num>
  <w:num w:numId="15">
    <w:abstractNumId w:val="20"/>
  </w:num>
  <w:num w:numId="16">
    <w:abstractNumId w:val="23"/>
  </w:num>
  <w:num w:numId="17">
    <w:abstractNumId w:val="27"/>
  </w:num>
  <w:num w:numId="18">
    <w:abstractNumId w:val="31"/>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num>
  <w:num w:numId="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30"/>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24"/>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am Hay">
    <w15:presenceInfo w15:providerId="AD" w15:userId="S-1-5-21-3583801436-1964316682-236744428-1106"/>
  </w15:person>
  <w15:person w15:author="Seamus Doyle">
    <w15:presenceInfo w15:providerId="None" w15:userId="Seamus Doy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BF8"/>
    <w:rsid w:val="00005AC9"/>
    <w:rsid w:val="000174F9"/>
    <w:rsid w:val="00024972"/>
    <w:rsid w:val="000249C2"/>
    <w:rsid w:val="000258F6"/>
    <w:rsid w:val="00025FA0"/>
    <w:rsid w:val="000268A9"/>
    <w:rsid w:val="000379A7"/>
    <w:rsid w:val="00040EB8"/>
    <w:rsid w:val="000446FC"/>
    <w:rsid w:val="000537D0"/>
    <w:rsid w:val="00057B6D"/>
    <w:rsid w:val="00061A7B"/>
    <w:rsid w:val="0008654C"/>
    <w:rsid w:val="000904ED"/>
    <w:rsid w:val="00093294"/>
    <w:rsid w:val="000A27A8"/>
    <w:rsid w:val="000A5291"/>
    <w:rsid w:val="000B1A77"/>
    <w:rsid w:val="000C711B"/>
    <w:rsid w:val="000D474B"/>
    <w:rsid w:val="000D6611"/>
    <w:rsid w:val="000D6693"/>
    <w:rsid w:val="000E3954"/>
    <w:rsid w:val="000E3E52"/>
    <w:rsid w:val="000F0F9F"/>
    <w:rsid w:val="000F2CFD"/>
    <w:rsid w:val="000F3F43"/>
    <w:rsid w:val="0010151D"/>
    <w:rsid w:val="00105104"/>
    <w:rsid w:val="00112B84"/>
    <w:rsid w:val="00113D5B"/>
    <w:rsid w:val="00113EFD"/>
    <w:rsid w:val="00113F8F"/>
    <w:rsid w:val="001205DE"/>
    <w:rsid w:val="001214A0"/>
    <w:rsid w:val="001349DB"/>
    <w:rsid w:val="001361CD"/>
    <w:rsid w:val="00136E58"/>
    <w:rsid w:val="001558DE"/>
    <w:rsid w:val="00156525"/>
    <w:rsid w:val="00161325"/>
    <w:rsid w:val="00171EC2"/>
    <w:rsid w:val="0017295E"/>
    <w:rsid w:val="00180C11"/>
    <w:rsid w:val="001836BE"/>
    <w:rsid w:val="001862D3"/>
    <w:rsid w:val="001875B1"/>
    <w:rsid w:val="00196949"/>
    <w:rsid w:val="001D4A3E"/>
    <w:rsid w:val="001E0F67"/>
    <w:rsid w:val="001E416D"/>
    <w:rsid w:val="001F3028"/>
    <w:rsid w:val="00201337"/>
    <w:rsid w:val="002022EA"/>
    <w:rsid w:val="00205B17"/>
    <w:rsid w:val="00205D9B"/>
    <w:rsid w:val="002204DA"/>
    <w:rsid w:val="0022371A"/>
    <w:rsid w:val="0024375D"/>
    <w:rsid w:val="0025141E"/>
    <w:rsid w:val="002520AD"/>
    <w:rsid w:val="00257DF8"/>
    <w:rsid w:val="00257E4A"/>
    <w:rsid w:val="0027175D"/>
    <w:rsid w:val="00274ADD"/>
    <w:rsid w:val="00280DE0"/>
    <w:rsid w:val="00292085"/>
    <w:rsid w:val="002974BA"/>
    <w:rsid w:val="002A29D4"/>
    <w:rsid w:val="002A689F"/>
    <w:rsid w:val="002B0601"/>
    <w:rsid w:val="002B598C"/>
    <w:rsid w:val="002C5134"/>
    <w:rsid w:val="002C7B21"/>
    <w:rsid w:val="002E22F4"/>
    <w:rsid w:val="002E4993"/>
    <w:rsid w:val="002E5BAC"/>
    <w:rsid w:val="002E7635"/>
    <w:rsid w:val="002F265A"/>
    <w:rsid w:val="002F3536"/>
    <w:rsid w:val="003028AF"/>
    <w:rsid w:val="00305EFE"/>
    <w:rsid w:val="00313D85"/>
    <w:rsid w:val="0031400E"/>
    <w:rsid w:val="00315CE3"/>
    <w:rsid w:val="00320639"/>
    <w:rsid w:val="003251FE"/>
    <w:rsid w:val="003274DB"/>
    <w:rsid w:val="00327ADA"/>
    <w:rsid w:val="00327FBF"/>
    <w:rsid w:val="003607FE"/>
    <w:rsid w:val="00361B77"/>
    <w:rsid w:val="0036382D"/>
    <w:rsid w:val="00367068"/>
    <w:rsid w:val="00377CE5"/>
    <w:rsid w:val="00380350"/>
    <w:rsid w:val="00380B4E"/>
    <w:rsid w:val="00380F03"/>
    <w:rsid w:val="003816E4"/>
    <w:rsid w:val="00383EE9"/>
    <w:rsid w:val="003840BF"/>
    <w:rsid w:val="0038528A"/>
    <w:rsid w:val="0038629E"/>
    <w:rsid w:val="003A30F5"/>
    <w:rsid w:val="003A368B"/>
    <w:rsid w:val="003A7759"/>
    <w:rsid w:val="003B03EA"/>
    <w:rsid w:val="003C7C34"/>
    <w:rsid w:val="003D0F37"/>
    <w:rsid w:val="003D5150"/>
    <w:rsid w:val="003E3151"/>
    <w:rsid w:val="003F191B"/>
    <w:rsid w:val="003F1C3A"/>
    <w:rsid w:val="003F1ECC"/>
    <w:rsid w:val="003F583F"/>
    <w:rsid w:val="00424567"/>
    <w:rsid w:val="0042518D"/>
    <w:rsid w:val="0042639D"/>
    <w:rsid w:val="00434423"/>
    <w:rsid w:val="00441393"/>
    <w:rsid w:val="00447CF0"/>
    <w:rsid w:val="00447E14"/>
    <w:rsid w:val="00456F10"/>
    <w:rsid w:val="004651DF"/>
    <w:rsid w:val="00465491"/>
    <w:rsid w:val="00480D65"/>
    <w:rsid w:val="00491B1D"/>
    <w:rsid w:val="00492A8D"/>
    <w:rsid w:val="004D0799"/>
    <w:rsid w:val="004E1D57"/>
    <w:rsid w:val="004E2F16"/>
    <w:rsid w:val="004F16C9"/>
    <w:rsid w:val="00503044"/>
    <w:rsid w:val="0050650A"/>
    <w:rsid w:val="00513460"/>
    <w:rsid w:val="00523666"/>
    <w:rsid w:val="00526234"/>
    <w:rsid w:val="00557434"/>
    <w:rsid w:val="00580763"/>
    <w:rsid w:val="005871F3"/>
    <w:rsid w:val="00595415"/>
    <w:rsid w:val="00597652"/>
    <w:rsid w:val="005A080B"/>
    <w:rsid w:val="005A7BDC"/>
    <w:rsid w:val="005B12A5"/>
    <w:rsid w:val="005B2163"/>
    <w:rsid w:val="005C161A"/>
    <w:rsid w:val="005C1BCB"/>
    <w:rsid w:val="005C2312"/>
    <w:rsid w:val="005C299E"/>
    <w:rsid w:val="005C4735"/>
    <w:rsid w:val="005C5C63"/>
    <w:rsid w:val="005C71FF"/>
    <w:rsid w:val="005D304B"/>
    <w:rsid w:val="005D6E5D"/>
    <w:rsid w:val="005E3989"/>
    <w:rsid w:val="005E4659"/>
    <w:rsid w:val="005E6557"/>
    <w:rsid w:val="005F1386"/>
    <w:rsid w:val="005F17C2"/>
    <w:rsid w:val="005F3D69"/>
    <w:rsid w:val="0060102B"/>
    <w:rsid w:val="006127AC"/>
    <w:rsid w:val="00617F1B"/>
    <w:rsid w:val="00634A78"/>
    <w:rsid w:val="00642025"/>
    <w:rsid w:val="0065107F"/>
    <w:rsid w:val="00651526"/>
    <w:rsid w:val="00665C35"/>
    <w:rsid w:val="00666061"/>
    <w:rsid w:val="00667424"/>
    <w:rsid w:val="00667792"/>
    <w:rsid w:val="00671677"/>
    <w:rsid w:val="00674DCF"/>
    <w:rsid w:val="006750F2"/>
    <w:rsid w:val="00676E16"/>
    <w:rsid w:val="0068553C"/>
    <w:rsid w:val="00685F34"/>
    <w:rsid w:val="00687E10"/>
    <w:rsid w:val="006975A8"/>
    <w:rsid w:val="006A2EC5"/>
    <w:rsid w:val="006A5D9D"/>
    <w:rsid w:val="006B767B"/>
    <w:rsid w:val="006E0818"/>
    <w:rsid w:val="006E0E7D"/>
    <w:rsid w:val="006F032D"/>
    <w:rsid w:val="006F1C14"/>
    <w:rsid w:val="0070681D"/>
    <w:rsid w:val="00717A59"/>
    <w:rsid w:val="0072737A"/>
    <w:rsid w:val="00731DEE"/>
    <w:rsid w:val="007342FE"/>
    <w:rsid w:val="0074704E"/>
    <w:rsid w:val="00750AF1"/>
    <w:rsid w:val="007519FD"/>
    <w:rsid w:val="007542FF"/>
    <w:rsid w:val="0076167A"/>
    <w:rsid w:val="007663C5"/>
    <w:rsid w:val="007715E8"/>
    <w:rsid w:val="00776004"/>
    <w:rsid w:val="0078486B"/>
    <w:rsid w:val="00785A39"/>
    <w:rsid w:val="00787D8A"/>
    <w:rsid w:val="00790277"/>
    <w:rsid w:val="00791EBC"/>
    <w:rsid w:val="00793577"/>
    <w:rsid w:val="007A446A"/>
    <w:rsid w:val="007A6476"/>
    <w:rsid w:val="007B29A6"/>
    <w:rsid w:val="007B6253"/>
    <w:rsid w:val="007B68C7"/>
    <w:rsid w:val="007B6A93"/>
    <w:rsid w:val="007B7FEC"/>
    <w:rsid w:val="007C78B2"/>
    <w:rsid w:val="007D2107"/>
    <w:rsid w:val="007D5895"/>
    <w:rsid w:val="007D747F"/>
    <w:rsid w:val="007D77AB"/>
    <w:rsid w:val="007E30DF"/>
    <w:rsid w:val="007F7544"/>
    <w:rsid w:val="00800995"/>
    <w:rsid w:val="00815E10"/>
    <w:rsid w:val="008326B2"/>
    <w:rsid w:val="0083626A"/>
    <w:rsid w:val="00846749"/>
    <w:rsid w:val="00846831"/>
    <w:rsid w:val="0084683E"/>
    <w:rsid w:val="00846E45"/>
    <w:rsid w:val="008533FB"/>
    <w:rsid w:val="00855B92"/>
    <w:rsid w:val="00864E45"/>
    <w:rsid w:val="00865532"/>
    <w:rsid w:val="008737D3"/>
    <w:rsid w:val="008747E0"/>
    <w:rsid w:val="00876841"/>
    <w:rsid w:val="008827A8"/>
    <w:rsid w:val="00882B3C"/>
    <w:rsid w:val="00883AE3"/>
    <w:rsid w:val="0088489E"/>
    <w:rsid w:val="008972C3"/>
    <w:rsid w:val="008B501C"/>
    <w:rsid w:val="008C27BE"/>
    <w:rsid w:val="008C33B5"/>
    <w:rsid w:val="008D1B79"/>
    <w:rsid w:val="008D2314"/>
    <w:rsid w:val="008E1F69"/>
    <w:rsid w:val="008E2FC3"/>
    <w:rsid w:val="008E54F8"/>
    <w:rsid w:val="008E5E93"/>
    <w:rsid w:val="008F57D8"/>
    <w:rsid w:val="00902834"/>
    <w:rsid w:val="0090590E"/>
    <w:rsid w:val="00913B44"/>
    <w:rsid w:val="00914E26"/>
    <w:rsid w:val="0091590F"/>
    <w:rsid w:val="009249A2"/>
    <w:rsid w:val="00924ABF"/>
    <w:rsid w:val="0092540C"/>
    <w:rsid w:val="00925E0F"/>
    <w:rsid w:val="00931A57"/>
    <w:rsid w:val="0094140E"/>
    <w:rsid w:val="009414E6"/>
    <w:rsid w:val="0094549B"/>
    <w:rsid w:val="00945B52"/>
    <w:rsid w:val="0095330D"/>
    <w:rsid w:val="00956797"/>
    <w:rsid w:val="00971591"/>
    <w:rsid w:val="00974564"/>
    <w:rsid w:val="00974BC7"/>
    <w:rsid w:val="00974E99"/>
    <w:rsid w:val="009764FA"/>
    <w:rsid w:val="009773B0"/>
    <w:rsid w:val="00980192"/>
    <w:rsid w:val="0098220E"/>
    <w:rsid w:val="009865F4"/>
    <w:rsid w:val="00994D97"/>
    <w:rsid w:val="009A1FCD"/>
    <w:rsid w:val="009A5F67"/>
    <w:rsid w:val="009B2948"/>
    <w:rsid w:val="009B785E"/>
    <w:rsid w:val="009C25D3"/>
    <w:rsid w:val="009C26F8"/>
    <w:rsid w:val="009C609E"/>
    <w:rsid w:val="009E16EC"/>
    <w:rsid w:val="009E4A4D"/>
    <w:rsid w:val="009F081F"/>
    <w:rsid w:val="00A03913"/>
    <w:rsid w:val="00A13E56"/>
    <w:rsid w:val="00A24838"/>
    <w:rsid w:val="00A40526"/>
    <w:rsid w:val="00A4308C"/>
    <w:rsid w:val="00A4469B"/>
    <w:rsid w:val="00A549B3"/>
    <w:rsid w:val="00A619B1"/>
    <w:rsid w:val="00A660F5"/>
    <w:rsid w:val="00A668D2"/>
    <w:rsid w:val="00A72ED7"/>
    <w:rsid w:val="00A8083F"/>
    <w:rsid w:val="00A84CE0"/>
    <w:rsid w:val="00A90D86"/>
    <w:rsid w:val="00A93103"/>
    <w:rsid w:val="00AA3E01"/>
    <w:rsid w:val="00AA7005"/>
    <w:rsid w:val="00AB46CD"/>
    <w:rsid w:val="00AB4A21"/>
    <w:rsid w:val="00AB4FB9"/>
    <w:rsid w:val="00AB7C61"/>
    <w:rsid w:val="00AC1940"/>
    <w:rsid w:val="00AC33A2"/>
    <w:rsid w:val="00AD4548"/>
    <w:rsid w:val="00AD4E86"/>
    <w:rsid w:val="00AE65F1"/>
    <w:rsid w:val="00AE6BB4"/>
    <w:rsid w:val="00AE74AD"/>
    <w:rsid w:val="00AF159C"/>
    <w:rsid w:val="00B01873"/>
    <w:rsid w:val="00B03F1C"/>
    <w:rsid w:val="00B153AD"/>
    <w:rsid w:val="00B17253"/>
    <w:rsid w:val="00B249F1"/>
    <w:rsid w:val="00B31A41"/>
    <w:rsid w:val="00B40199"/>
    <w:rsid w:val="00B449D4"/>
    <w:rsid w:val="00B502FF"/>
    <w:rsid w:val="00B552CA"/>
    <w:rsid w:val="00B602A1"/>
    <w:rsid w:val="00B62069"/>
    <w:rsid w:val="00B67422"/>
    <w:rsid w:val="00B67FEF"/>
    <w:rsid w:val="00B70BD4"/>
    <w:rsid w:val="00B73463"/>
    <w:rsid w:val="00B7492B"/>
    <w:rsid w:val="00B9016D"/>
    <w:rsid w:val="00BA0F98"/>
    <w:rsid w:val="00BA1517"/>
    <w:rsid w:val="00BA67FD"/>
    <w:rsid w:val="00BA7C48"/>
    <w:rsid w:val="00BB27A6"/>
    <w:rsid w:val="00BB28FC"/>
    <w:rsid w:val="00BB2E2F"/>
    <w:rsid w:val="00BB3211"/>
    <w:rsid w:val="00BC0440"/>
    <w:rsid w:val="00BC27F6"/>
    <w:rsid w:val="00BC39F4"/>
    <w:rsid w:val="00BD21FE"/>
    <w:rsid w:val="00BD7EE1"/>
    <w:rsid w:val="00BE5568"/>
    <w:rsid w:val="00BF0A2B"/>
    <w:rsid w:val="00BF1358"/>
    <w:rsid w:val="00BF3CB4"/>
    <w:rsid w:val="00C0106D"/>
    <w:rsid w:val="00C133BE"/>
    <w:rsid w:val="00C2048E"/>
    <w:rsid w:val="00C222B4"/>
    <w:rsid w:val="00C339BE"/>
    <w:rsid w:val="00C352EA"/>
    <w:rsid w:val="00C35CF6"/>
    <w:rsid w:val="00C4205C"/>
    <w:rsid w:val="00C42E66"/>
    <w:rsid w:val="00C47A15"/>
    <w:rsid w:val="00C52B00"/>
    <w:rsid w:val="00C533EC"/>
    <w:rsid w:val="00C5470E"/>
    <w:rsid w:val="00C55EFB"/>
    <w:rsid w:val="00C56585"/>
    <w:rsid w:val="00C56B3F"/>
    <w:rsid w:val="00C6033B"/>
    <w:rsid w:val="00C67E3E"/>
    <w:rsid w:val="00C739BC"/>
    <w:rsid w:val="00C773D9"/>
    <w:rsid w:val="00C805CB"/>
    <w:rsid w:val="00C80ACE"/>
    <w:rsid w:val="00C80D3C"/>
    <w:rsid w:val="00C81162"/>
    <w:rsid w:val="00C81532"/>
    <w:rsid w:val="00C83666"/>
    <w:rsid w:val="00C870B5"/>
    <w:rsid w:val="00C91630"/>
    <w:rsid w:val="00C936F6"/>
    <w:rsid w:val="00C966EB"/>
    <w:rsid w:val="00CA04B1"/>
    <w:rsid w:val="00CA2DFC"/>
    <w:rsid w:val="00CB03D4"/>
    <w:rsid w:val="00CB507B"/>
    <w:rsid w:val="00CB52E7"/>
    <w:rsid w:val="00CC35EF"/>
    <w:rsid w:val="00CC5048"/>
    <w:rsid w:val="00CC5F44"/>
    <w:rsid w:val="00CC6246"/>
    <w:rsid w:val="00CD11C7"/>
    <w:rsid w:val="00CE3160"/>
    <w:rsid w:val="00CE5BF8"/>
    <w:rsid w:val="00CE5E46"/>
    <w:rsid w:val="00CF446C"/>
    <w:rsid w:val="00D11214"/>
    <w:rsid w:val="00D1463A"/>
    <w:rsid w:val="00D16B8E"/>
    <w:rsid w:val="00D2138C"/>
    <w:rsid w:val="00D216A5"/>
    <w:rsid w:val="00D2697A"/>
    <w:rsid w:val="00D31339"/>
    <w:rsid w:val="00D347D9"/>
    <w:rsid w:val="00D34F9C"/>
    <w:rsid w:val="00D36983"/>
    <w:rsid w:val="00D3700C"/>
    <w:rsid w:val="00D46F86"/>
    <w:rsid w:val="00D61E0B"/>
    <w:rsid w:val="00D653B1"/>
    <w:rsid w:val="00D67ABF"/>
    <w:rsid w:val="00D74AE1"/>
    <w:rsid w:val="00D85124"/>
    <w:rsid w:val="00D865A8"/>
    <w:rsid w:val="00D92C2D"/>
    <w:rsid w:val="00D95BDA"/>
    <w:rsid w:val="00DA17CD"/>
    <w:rsid w:val="00DA324C"/>
    <w:rsid w:val="00DA635E"/>
    <w:rsid w:val="00DB0ABB"/>
    <w:rsid w:val="00DB25B3"/>
    <w:rsid w:val="00DB50E4"/>
    <w:rsid w:val="00DC48A5"/>
    <w:rsid w:val="00DC542F"/>
    <w:rsid w:val="00DC6D2F"/>
    <w:rsid w:val="00DE0893"/>
    <w:rsid w:val="00DE0F64"/>
    <w:rsid w:val="00DE2814"/>
    <w:rsid w:val="00DF2E96"/>
    <w:rsid w:val="00DF3502"/>
    <w:rsid w:val="00E01272"/>
    <w:rsid w:val="00E03846"/>
    <w:rsid w:val="00E10714"/>
    <w:rsid w:val="00E14AC9"/>
    <w:rsid w:val="00E20A7D"/>
    <w:rsid w:val="00E27A2F"/>
    <w:rsid w:val="00E42A94"/>
    <w:rsid w:val="00E448C8"/>
    <w:rsid w:val="00E44BE8"/>
    <w:rsid w:val="00E458BF"/>
    <w:rsid w:val="00E4733B"/>
    <w:rsid w:val="00E526C3"/>
    <w:rsid w:val="00E56440"/>
    <w:rsid w:val="00E637DD"/>
    <w:rsid w:val="00E67A5C"/>
    <w:rsid w:val="00E706E7"/>
    <w:rsid w:val="00E734BE"/>
    <w:rsid w:val="00E770F6"/>
    <w:rsid w:val="00E81AA0"/>
    <w:rsid w:val="00E84229"/>
    <w:rsid w:val="00E86D30"/>
    <w:rsid w:val="00E90E4E"/>
    <w:rsid w:val="00E92F1E"/>
    <w:rsid w:val="00E9391E"/>
    <w:rsid w:val="00EA1052"/>
    <w:rsid w:val="00EA218F"/>
    <w:rsid w:val="00EA3C9B"/>
    <w:rsid w:val="00EA4259"/>
    <w:rsid w:val="00EA4F29"/>
    <w:rsid w:val="00EA5F83"/>
    <w:rsid w:val="00EA668C"/>
    <w:rsid w:val="00EA6F9D"/>
    <w:rsid w:val="00EB6F3C"/>
    <w:rsid w:val="00EC1E2C"/>
    <w:rsid w:val="00ED030E"/>
    <w:rsid w:val="00ED1C7D"/>
    <w:rsid w:val="00ED2A8D"/>
    <w:rsid w:val="00EE1F49"/>
    <w:rsid w:val="00EE54CB"/>
    <w:rsid w:val="00EF1C54"/>
    <w:rsid w:val="00EF23C8"/>
    <w:rsid w:val="00EF404B"/>
    <w:rsid w:val="00EF7AB3"/>
    <w:rsid w:val="00F00376"/>
    <w:rsid w:val="00F010EA"/>
    <w:rsid w:val="00F02F9B"/>
    <w:rsid w:val="00F15682"/>
    <w:rsid w:val="00F157E2"/>
    <w:rsid w:val="00F15E95"/>
    <w:rsid w:val="00F20E5E"/>
    <w:rsid w:val="00F31812"/>
    <w:rsid w:val="00F41744"/>
    <w:rsid w:val="00F42554"/>
    <w:rsid w:val="00F527AC"/>
    <w:rsid w:val="00F573F5"/>
    <w:rsid w:val="00F61D83"/>
    <w:rsid w:val="00F65DD1"/>
    <w:rsid w:val="00F70611"/>
    <w:rsid w:val="00F707B3"/>
    <w:rsid w:val="00F71135"/>
    <w:rsid w:val="00F77615"/>
    <w:rsid w:val="00F90461"/>
    <w:rsid w:val="00FB16A8"/>
    <w:rsid w:val="00FB51A6"/>
    <w:rsid w:val="00FC378B"/>
    <w:rsid w:val="00FC3977"/>
    <w:rsid w:val="00FD2F16"/>
    <w:rsid w:val="00FD3637"/>
    <w:rsid w:val="00FD5561"/>
    <w:rsid w:val="00FD6065"/>
    <w:rsid w:val="00FE07D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1926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17"/>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C52B00"/>
    <w:pPr>
      <w:keepNext/>
      <w:keepLines/>
      <w:numPr>
        <w:ilvl w:val="1"/>
        <w:numId w:val="17"/>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38528A"/>
    <w:pPr>
      <w:keepNext/>
      <w:keepLines/>
      <w:numPr>
        <w:ilvl w:val="2"/>
        <w:numId w:val="17"/>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17"/>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sz w:val="22"/>
    </w:rPr>
  </w:style>
  <w:style w:type="paragraph" w:customStyle="1" w:styleId="Bullet2">
    <w:name w:val="Bullet 2"/>
    <w:basedOn w:val="Normal"/>
    <w:link w:val="Bullet2Char"/>
    <w:qFormat/>
    <w:rsid w:val="003840BF"/>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5"/>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5"/>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5"/>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5"/>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1"/>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4"/>
      </w:numPr>
      <w:spacing w:after="240"/>
      <w:ind w:left="992" w:hanging="992"/>
    </w:pPr>
  </w:style>
  <w:style w:type="paragraph" w:styleId="ListNumber">
    <w:name w:val="List Number"/>
    <w:basedOn w:val="Normal"/>
    <w:rsid w:val="00C52B00"/>
    <w:pPr>
      <w:numPr>
        <w:numId w:val="12"/>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60102B"/>
    <w:pPr>
      <w:spacing w:after="120"/>
      <w:ind w:left="1134"/>
    </w:pPr>
    <w:rPr>
      <w:sz w:val="22"/>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paragraph" w:customStyle="1" w:styleId="List1indent">
    <w:name w:val="List 1 indent"/>
    <w:basedOn w:val="Normal"/>
    <w:rsid w:val="00D95BDA"/>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C52B00"/>
    <w:pPr>
      <w:numPr>
        <w:ilvl w:val="2"/>
        <w:numId w:val="1"/>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1indenttext">
    <w:name w:val="List 1 indent text"/>
    <w:basedOn w:val="Normal"/>
    <w:rsid w:val="00D95BDA"/>
    <w:pPr>
      <w:spacing w:after="120" w:line="240" w:lineRule="auto"/>
      <w:ind w:left="1134"/>
      <w:jc w:val="both"/>
    </w:pPr>
    <w:rPr>
      <w:rFonts w:ascii="Arial" w:eastAsia="Times New Roman" w:hAnsi="Arial" w:cs="Times New Roman"/>
      <w:sz w:val="22"/>
      <w:szCs w:val="20"/>
      <w:lang w:eastAsia="en-GB"/>
    </w:rPr>
  </w:style>
  <w:style w:type="paragraph" w:customStyle="1" w:styleId="Listitext">
    <w:name w:val="List i text"/>
    <w:basedOn w:val="Normal"/>
    <w:rsid w:val="0060102B"/>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9A5F67"/>
    <w:p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9A5F67"/>
    <w:pPr>
      <w:numPr>
        <w:ilvl w:val="1"/>
        <w:numId w:val="30"/>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9A5F67"/>
    <w:pPr>
      <w:numPr>
        <w:ilvl w:val="2"/>
        <w:numId w:val="30"/>
      </w:numPr>
      <w:spacing w:after="120"/>
    </w:pPr>
    <w:rPr>
      <w:sz w:val="20"/>
    </w:rPr>
  </w:style>
  <w:style w:type="paragraph" w:customStyle="1" w:styleId="List1text">
    <w:name w:val="List 1 text"/>
    <w:basedOn w:val="Normal"/>
    <w:qFormat/>
    <w:rsid w:val="0060102B"/>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9"/>
      </w:numPr>
      <w:spacing w:after="120" w:line="240" w:lineRule="auto"/>
    </w:pPr>
    <w:rPr>
      <w:rFonts w:eastAsia="Times New Roman" w:cs="Times New Roman"/>
      <w:b/>
      <w:i/>
      <w:sz w:val="22"/>
      <w:szCs w:val="24"/>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0"/>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6"/>
      </w:numPr>
    </w:pPr>
  </w:style>
  <w:style w:type="paragraph" w:customStyle="1" w:styleId="AnnexBHead3">
    <w:name w:val="Annex B Head 3"/>
    <w:basedOn w:val="AnnexAHead3"/>
    <w:next w:val="BodyText"/>
    <w:rsid w:val="00C52B00"/>
    <w:pPr>
      <w:numPr>
        <w:numId w:val="16"/>
      </w:numPr>
    </w:pPr>
  </w:style>
  <w:style w:type="paragraph" w:customStyle="1" w:styleId="AnnexBHead4">
    <w:name w:val="Annex B Head 4"/>
    <w:basedOn w:val="AnnexAHead4"/>
    <w:next w:val="BodyText"/>
    <w:rsid w:val="00C52B00"/>
    <w:pPr>
      <w:numPr>
        <w:numId w:val="16"/>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8"/>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E81AA0"/>
    <w:rPr>
      <w:caps/>
      <w:color w:val="00558C"/>
      <w:sz w:val="50"/>
    </w:rPr>
  </w:style>
  <w:style w:type="paragraph" w:customStyle="1" w:styleId="Module">
    <w:name w:val="Module"/>
    <w:basedOn w:val="Normal"/>
    <w:next w:val="Heading1"/>
    <w:qFormat/>
    <w:rsid w:val="00DF2E96"/>
    <w:pPr>
      <w:numPr>
        <w:numId w:val="20"/>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81AA0"/>
    <w:pPr>
      <w:ind w:left="0" w:right="0"/>
    </w:pPr>
    <w:rPr>
      <w:b w:val="0"/>
      <w:color w:val="00558C"/>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C52B00"/>
    <w:pPr>
      <w:numPr>
        <w:numId w:val="13"/>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customStyle="1" w:styleId="AnnexHeading1">
    <w:name w:val="Annex Heading 1"/>
    <w:basedOn w:val="Normal"/>
    <w:next w:val="BodyText"/>
    <w:rsid w:val="0010151D"/>
    <w:pPr>
      <w:numPr>
        <w:numId w:val="22"/>
      </w:numPr>
      <w:spacing w:before="120" w:after="120" w:line="240" w:lineRule="auto"/>
    </w:pPr>
    <w:rPr>
      <w:rFonts w:ascii="Arial" w:eastAsia="Calibri" w:hAnsi="Arial" w:cs="Arial"/>
      <w:b/>
      <w:caps/>
      <w:sz w:val="24"/>
      <w:lang w:eastAsia="en-GB"/>
    </w:rPr>
  </w:style>
  <w:style w:type="paragraph" w:customStyle="1" w:styleId="AnnexHeading2">
    <w:name w:val="Annex Heading 2"/>
    <w:basedOn w:val="Normal"/>
    <w:next w:val="BodyText"/>
    <w:rsid w:val="0010151D"/>
    <w:pPr>
      <w:numPr>
        <w:ilvl w:val="1"/>
        <w:numId w:val="22"/>
      </w:numPr>
      <w:spacing w:before="120" w:after="120" w:line="240" w:lineRule="auto"/>
    </w:pPr>
    <w:rPr>
      <w:rFonts w:ascii="Arial" w:eastAsia="Calibri" w:hAnsi="Arial" w:cs="Arial"/>
      <w:b/>
      <w:sz w:val="22"/>
      <w:lang w:eastAsia="en-GB"/>
    </w:rPr>
  </w:style>
  <w:style w:type="paragraph" w:customStyle="1" w:styleId="AnnexHeading3">
    <w:name w:val="Annex Heading 3"/>
    <w:basedOn w:val="Normal"/>
    <w:next w:val="Normal"/>
    <w:rsid w:val="0010151D"/>
    <w:pPr>
      <w:numPr>
        <w:ilvl w:val="2"/>
        <w:numId w:val="22"/>
      </w:numPr>
      <w:spacing w:before="120" w:after="120" w:line="240" w:lineRule="auto"/>
    </w:pPr>
    <w:rPr>
      <w:rFonts w:ascii="Arial" w:eastAsia="Calibri" w:hAnsi="Arial" w:cs="Arial"/>
      <w:sz w:val="22"/>
      <w:lang w:eastAsia="en-GB"/>
    </w:rPr>
  </w:style>
  <w:style w:type="paragraph" w:customStyle="1" w:styleId="AnnexHeading4">
    <w:name w:val="Annex Heading 4"/>
    <w:basedOn w:val="Normal"/>
    <w:next w:val="BodyText"/>
    <w:rsid w:val="0010151D"/>
    <w:pPr>
      <w:numPr>
        <w:ilvl w:val="3"/>
        <w:numId w:val="22"/>
      </w:numPr>
      <w:spacing w:before="120" w:after="120" w:line="240" w:lineRule="auto"/>
    </w:pPr>
    <w:rPr>
      <w:rFonts w:ascii="Arial" w:eastAsia="Calibri" w:hAnsi="Arial" w:cs="Arial"/>
      <w:sz w:val="22"/>
      <w:lang w:eastAsia="en-GB"/>
    </w:rPr>
  </w:style>
  <w:style w:type="paragraph" w:customStyle="1" w:styleId="CM14">
    <w:name w:val="CM14"/>
    <w:basedOn w:val="Normal"/>
    <w:next w:val="Normal"/>
    <w:rsid w:val="00EA4259"/>
    <w:pPr>
      <w:widowControl w:val="0"/>
      <w:autoSpaceDE w:val="0"/>
      <w:autoSpaceDN w:val="0"/>
      <w:adjustRightInd w:val="0"/>
      <w:spacing w:line="240" w:lineRule="auto"/>
    </w:pPr>
    <w:rPr>
      <w:rFonts w:ascii="Arial" w:eastAsia="MS Mincho" w:hAnsi="Arial" w:cs="Arial"/>
      <w:sz w:val="24"/>
      <w:szCs w:val="24"/>
    </w:rPr>
  </w:style>
  <w:style w:type="paragraph" w:customStyle="1" w:styleId="List1indent1">
    <w:name w:val="List 1 indent 1"/>
    <w:basedOn w:val="Normal"/>
    <w:qFormat/>
    <w:rsid w:val="00FD3637"/>
    <w:pPr>
      <w:tabs>
        <w:tab w:val="num" w:pos="1134"/>
      </w:tabs>
      <w:spacing w:after="120" w:line="240" w:lineRule="auto"/>
      <w:ind w:left="1134" w:hanging="567"/>
      <w:jc w:val="both"/>
    </w:pPr>
    <w:rPr>
      <w:rFonts w:ascii="Arial" w:eastAsia="Calibri" w:hAnsi="Arial" w:cs="Arial"/>
      <w:sz w:val="22"/>
      <w:lang w:eastAsia="en-GB"/>
    </w:rPr>
  </w:style>
  <w:style w:type="paragraph" w:customStyle="1" w:styleId="TableList11">
    <w:name w:val="Table List 11"/>
    <w:basedOn w:val="List1"/>
    <w:rsid w:val="00C67E3E"/>
    <w:pPr>
      <w:numPr>
        <w:numId w:val="24"/>
      </w:numPr>
      <w:tabs>
        <w:tab w:val="clear" w:pos="0"/>
      </w:tabs>
      <w:spacing w:after="60"/>
      <w:jc w:val="left"/>
    </w:pPr>
    <w:rPr>
      <w:sz w:val="18"/>
      <w:szCs w:val="18"/>
    </w:rPr>
  </w:style>
  <w:style w:type="paragraph" w:customStyle="1" w:styleId="Tablelista">
    <w:name w:val="Table list a"/>
    <w:basedOn w:val="Lista"/>
    <w:rsid w:val="00C67E3E"/>
    <w:pPr>
      <w:numPr>
        <w:numId w:val="25"/>
      </w:numPr>
    </w:pPr>
    <w:rPr>
      <w:sz w:val="18"/>
      <w:szCs w:val="18"/>
      <w:lang w:val="fr-FR"/>
    </w:rPr>
  </w:style>
  <w:style w:type="paragraph" w:customStyle="1" w:styleId="Tablelisti">
    <w:name w:val="Table list i"/>
    <w:basedOn w:val="Listi"/>
    <w:rsid w:val="00C67E3E"/>
    <w:pPr>
      <w:spacing w:after="60"/>
      <w:ind w:left="1320"/>
    </w:pPr>
    <w:rPr>
      <w:sz w:val="18"/>
      <w:lang w:val="fr-FR"/>
    </w:rPr>
  </w:style>
  <w:style w:type="character" w:styleId="Strong">
    <w:name w:val="Strong"/>
    <w:rsid w:val="00C6033B"/>
    <w:rPr>
      <w:b/>
      <w:bCs/>
    </w:rPr>
  </w:style>
  <w:style w:type="paragraph" w:customStyle="1" w:styleId="AnnexFigure">
    <w:name w:val="Annex Figure"/>
    <w:basedOn w:val="Normal"/>
    <w:next w:val="Normal"/>
    <w:rsid w:val="00DF3502"/>
    <w:pPr>
      <w:numPr>
        <w:numId w:val="31"/>
      </w:numPr>
      <w:spacing w:before="120" w:after="120" w:line="240" w:lineRule="auto"/>
      <w:jc w:val="center"/>
    </w:pPr>
    <w:rPr>
      <w:rFonts w:ascii="Arial" w:eastAsia="Calibri" w:hAnsi="Arial" w:cs="Calibri"/>
      <w:i/>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iala-aism.org"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iala-aism.org/wiki/dictionary"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97044-B309-4D3B-9DEC-4CE8F3241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1234</Words>
  <Characters>7039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8257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5</cp:revision>
  <cp:lastPrinted>2016-02-11T12:10:00Z</cp:lastPrinted>
  <dcterms:created xsi:type="dcterms:W3CDTF">2017-03-28T14:45:00Z</dcterms:created>
  <dcterms:modified xsi:type="dcterms:W3CDTF">2017-03-29T14:43:00Z</dcterms:modified>
  <cp:category/>
</cp:coreProperties>
</file>